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b/>
          <w:bCs/>
          <w:color w:val="4F81BD" w:themeColor="accent1"/>
          <w:sz w:val="26"/>
          <w:szCs w:val="26"/>
        </w:rPr>
        <w:id w:val="1119023430"/>
        <w:docPartObj>
          <w:docPartGallery w:val="Cover Pages"/>
          <w:docPartUnique/>
        </w:docPartObj>
      </w:sdtPr>
      <w:sdtEndPr/>
      <w:sdtContent>
        <w:tbl>
          <w:tblPr>
            <w:tblpPr w:leftFromText="187" w:rightFromText="187" w:vertAnchor="page" w:horzAnchor="page" w:tblpYSpec="top"/>
            <w:tblW w:w="0" w:type="auto"/>
            <w:tblLook w:val="04A0" w:firstRow="1" w:lastRow="0" w:firstColumn="1" w:lastColumn="0" w:noHBand="0" w:noVBand="1"/>
          </w:tblPr>
          <w:tblGrid>
            <w:gridCol w:w="1440"/>
            <w:gridCol w:w="2637"/>
          </w:tblGrid>
          <w:tr w:rsidR="007E0819" w:rsidTr="007E0819">
            <w:trPr>
              <w:trHeight w:val="1440"/>
            </w:trPr>
            <w:tc>
              <w:tcPr>
                <w:tcW w:w="1440" w:type="dxa"/>
                <w:tcBorders>
                  <w:right w:val="single" w:sz="4" w:space="0" w:color="FFFFFF" w:themeColor="background1"/>
                </w:tcBorders>
                <w:shd w:val="clear" w:color="auto" w:fill="943634" w:themeFill="accent2" w:themeFillShade="BF"/>
              </w:tcPr>
              <w:p w:rsidR="007E0819" w:rsidRDefault="007E0819"/>
            </w:tc>
            <w:sdt>
              <w:sdtPr>
                <w:rPr>
                  <w:rFonts w:asciiTheme="majorHAnsi" w:eastAsiaTheme="majorEastAsia" w:hAnsiTheme="majorHAnsi" w:cstheme="majorBidi"/>
                  <w:b/>
                  <w:bCs/>
                  <w:color w:val="FFFFFF" w:themeColor="background1"/>
                  <w:sz w:val="72"/>
                  <w:szCs w:val="72"/>
                </w:rPr>
                <w:alias w:val="Έτος"/>
                <w:id w:val="15676118"/>
                <w:placeholder>
                  <w:docPart w:val="2F86988B05BF424C97398D13B594C094"/>
                </w:placeholder>
                <w:dataBinding w:prefixMappings="xmlns:ns0='http://schemas.microsoft.com/office/2006/coverPageProps'" w:xpath="/ns0:CoverPageProperties[1]/ns0:PublishDate[1]" w:storeItemID="{55AF091B-3C7A-41E3-B477-F2FDAA23CFDA}"/>
                <w:date w:fullDate="2018-01-01T00:00:00Z">
                  <w:dateFormat w:val="yyyy"/>
                  <w:lid w:val="el-GR"/>
                  <w:storeMappedDataAs w:val="dateTime"/>
                  <w:calendar w:val="gregorian"/>
                </w:date>
              </w:sdtPr>
              <w:sdtEndPr/>
              <w:sdtContent>
                <w:tc>
                  <w:tcPr>
                    <w:tcW w:w="2637" w:type="dxa"/>
                    <w:tcBorders>
                      <w:left w:val="single" w:sz="4" w:space="0" w:color="FFFFFF" w:themeColor="background1"/>
                    </w:tcBorders>
                    <w:shd w:val="clear" w:color="auto" w:fill="943634" w:themeFill="accent2" w:themeFillShade="BF"/>
                    <w:vAlign w:val="bottom"/>
                  </w:tcPr>
                  <w:p w:rsidR="007E0819" w:rsidRDefault="007E0819" w:rsidP="007E0819">
                    <w:pPr>
                      <w:pStyle w:val="ab"/>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2018</w:t>
                    </w:r>
                  </w:p>
                </w:tc>
              </w:sdtContent>
            </w:sdt>
          </w:tr>
          <w:tr w:rsidR="007E0819" w:rsidTr="007E0819">
            <w:trPr>
              <w:trHeight w:val="2880"/>
            </w:trPr>
            <w:tc>
              <w:tcPr>
                <w:tcW w:w="1440" w:type="dxa"/>
                <w:tcBorders>
                  <w:right w:val="single" w:sz="4" w:space="0" w:color="000000" w:themeColor="text1"/>
                </w:tcBorders>
              </w:tcPr>
              <w:p w:rsidR="007E0819" w:rsidRDefault="007E0819"/>
            </w:tc>
            <w:tc>
              <w:tcPr>
                <w:tcW w:w="2637" w:type="dxa"/>
                <w:tcBorders>
                  <w:left w:val="single" w:sz="4" w:space="0" w:color="000000" w:themeColor="text1"/>
                </w:tcBorders>
                <w:vAlign w:val="center"/>
              </w:tcPr>
              <w:p w:rsidR="007E0819" w:rsidRDefault="007E0819">
                <w:pPr>
                  <w:pStyle w:val="ab"/>
                  <w:rPr>
                    <w:color w:val="76923C" w:themeColor="accent3" w:themeShade="BF"/>
                  </w:rPr>
                </w:pPr>
                <w:proofErr w:type="spellStart"/>
                <w:r>
                  <w:rPr>
                    <w:color w:val="76923C" w:themeColor="accent3" w:themeShade="BF"/>
                  </w:rPr>
                  <w:t>Βουλκίδου</w:t>
                </w:r>
                <w:proofErr w:type="spellEnd"/>
                <w:r>
                  <w:rPr>
                    <w:color w:val="76923C" w:themeColor="accent3" w:themeShade="BF"/>
                  </w:rPr>
                  <w:t xml:space="preserve"> Κωνσταντίνα-Δέσποινα</w:t>
                </w:r>
                <w:r w:rsidR="00F2409C">
                  <w:rPr>
                    <w:color w:val="76923C" w:themeColor="accent3" w:themeShade="BF"/>
                  </w:rPr>
                  <w:t xml:space="preserve"> 4192</w:t>
                </w:r>
                <w:bookmarkStart w:id="0" w:name="_GoBack"/>
                <w:bookmarkEnd w:id="0"/>
              </w:p>
              <w:p w:rsidR="007E0819" w:rsidRDefault="007E0819">
                <w:pPr>
                  <w:pStyle w:val="ab"/>
                  <w:rPr>
                    <w:color w:val="76923C" w:themeColor="accent3" w:themeShade="BF"/>
                  </w:rPr>
                </w:pPr>
                <w:r>
                  <w:rPr>
                    <w:color w:val="76923C" w:themeColor="accent3" w:themeShade="BF"/>
                  </w:rPr>
                  <w:t>Σταυρακάκη Γεωργία</w:t>
                </w:r>
                <w:r w:rsidR="00F2409C">
                  <w:rPr>
                    <w:color w:val="76923C" w:themeColor="accent3" w:themeShade="BF"/>
                  </w:rPr>
                  <w:t xml:space="preserve"> 4309</w:t>
                </w:r>
              </w:p>
              <w:p w:rsidR="007E0819" w:rsidRDefault="007E0819">
                <w:pPr>
                  <w:pStyle w:val="ab"/>
                  <w:rPr>
                    <w:color w:val="76923C" w:themeColor="accent3" w:themeShade="BF"/>
                  </w:rPr>
                </w:pPr>
              </w:p>
              <w:p w:rsidR="007E0819" w:rsidRDefault="007E0819">
                <w:pPr>
                  <w:pStyle w:val="ab"/>
                  <w:rPr>
                    <w:color w:val="76923C" w:themeColor="accent3" w:themeShade="BF"/>
                  </w:rPr>
                </w:pPr>
              </w:p>
              <w:p w:rsidR="007E0819" w:rsidRDefault="007E0819">
                <w:pPr>
                  <w:pStyle w:val="ab"/>
                  <w:rPr>
                    <w:color w:val="76923C" w:themeColor="accent3" w:themeShade="BF"/>
                  </w:rPr>
                </w:pPr>
              </w:p>
            </w:tc>
          </w:tr>
        </w:tbl>
        <w:p w:rsidR="007E0819" w:rsidRDefault="007E0819"/>
        <w:p w:rsidR="007E0819" w:rsidRDefault="007E0819"/>
        <w:p w:rsidR="007E0819" w:rsidRDefault="007E0819"/>
        <w:tbl>
          <w:tblPr>
            <w:tblpPr w:leftFromText="187" w:rightFromText="187" w:vertAnchor="page" w:horzAnchor="page" w:tblpX="2758" w:tblpY="4536"/>
            <w:tblW w:w="5000" w:type="pct"/>
            <w:tblLook w:val="04A0" w:firstRow="1" w:lastRow="0" w:firstColumn="1" w:lastColumn="0" w:noHBand="0" w:noVBand="1"/>
          </w:tblPr>
          <w:tblGrid>
            <w:gridCol w:w="8522"/>
          </w:tblGrid>
          <w:tr w:rsidR="007E0819" w:rsidTr="007E0819">
            <w:tc>
              <w:tcPr>
                <w:tcW w:w="0" w:type="auto"/>
              </w:tcPr>
              <w:p w:rsidR="007E0819" w:rsidRDefault="007E0819" w:rsidP="007E0819">
                <w:pPr>
                  <w:pStyle w:val="ab"/>
                  <w:rPr>
                    <w:b/>
                    <w:bCs/>
                    <w:caps/>
                    <w:sz w:val="72"/>
                    <w:szCs w:val="72"/>
                  </w:rPr>
                </w:pPr>
                <w:r>
                  <w:rPr>
                    <w:b/>
                    <w:bCs/>
                    <w:caps/>
                    <w:color w:val="76923C" w:themeColor="accent3" w:themeShade="BF"/>
                    <w:sz w:val="72"/>
                    <w:szCs w:val="72"/>
                  </w:rPr>
                  <w:t>[</w:t>
                </w:r>
                <w:sdt>
                  <w:sdtPr>
                    <w:rPr>
                      <w:b/>
                      <w:bCs/>
                      <w:caps/>
                      <w:sz w:val="72"/>
                      <w:szCs w:val="72"/>
                    </w:rPr>
                    <w:alias w:val="Τίτλος"/>
                    <w:id w:val="15676137"/>
                    <w:placeholder>
                      <w:docPart w:val="4D5F94583F8B492F88877C0C923804FA"/>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72"/>
                        <w:szCs w:val="72"/>
                        <w:lang w:val="en-US"/>
                      </w:rPr>
                      <w:t>ecology</w:t>
                    </w:r>
                  </w:sdtContent>
                </w:sdt>
                <w:r>
                  <w:rPr>
                    <w:b/>
                    <w:bCs/>
                    <w:caps/>
                    <w:color w:val="76923C" w:themeColor="accent3" w:themeShade="BF"/>
                    <w:sz w:val="72"/>
                    <w:szCs w:val="72"/>
                  </w:rPr>
                  <w:t>]</w:t>
                </w:r>
              </w:p>
            </w:tc>
          </w:tr>
          <w:tr w:rsidR="007E0819" w:rsidTr="007E0819">
            <w:tc>
              <w:tcPr>
                <w:tcW w:w="0" w:type="auto"/>
              </w:tcPr>
              <w:p w:rsidR="007E0819" w:rsidRDefault="007E0819" w:rsidP="007E0819">
                <w:pPr>
                  <w:pStyle w:val="ab"/>
                  <w:rPr>
                    <w:color w:val="7F7F7F" w:themeColor="background1" w:themeShade="7F"/>
                  </w:rPr>
                </w:pPr>
              </w:p>
            </w:tc>
          </w:tr>
        </w:tbl>
        <w:p w:rsidR="007E0819" w:rsidRDefault="007E0819" w:rsidP="007E0819">
          <w:pPr>
            <w:pStyle w:val="2"/>
          </w:pPr>
          <w:r>
            <w:br w:type="page"/>
          </w:r>
        </w:p>
      </w:sdtContent>
    </w:sdt>
    <w:sdt>
      <w:sdtPr>
        <w:rPr>
          <w:rFonts w:ascii="Times New Roman" w:eastAsiaTheme="minorHAnsi" w:hAnsi="Times New Roman" w:cstheme="minorBidi"/>
          <w:b w:val="0"/>
          <w:bCs w:val="0"/>
          <w:color w:val="auto"/>
          <w:sz w:val="22"/>
          <w:szCs w:val="22"/>
        </w:rPr>
        <w:id w:val="1832405718"/>
        <w:docPartObj>
          <w:docPartGallery w:val="Table of Contents"/>
          <w:docPartUnique/>
        </w:docPartObj>
      </w:sdtPr>
      <w:sdtEndPr/>
      <w:sdtContent>
        <w:p w:rsidR="00D32251" w:rsidRDefault="00D32251">
          <w:pPr>
            <w:pStyle w:val="a3"/>
          </w:pPr>
          <w:r>
            <w:t>Περιεχόμενα</w:t>
          </w:r>
        </w:p>
        <w:p w:rsidR="007E0819" w:rsidRDefault="00D32251">
          <w:pPr>
            <w:pStyle w:val="10"/>
            <w:tabs>
              <w:tab w:val="right" w:leader="dot" w:pos="8296"/>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503801" w:history="1">
            <w:r w:rsidR="007E0819" w:rsidRPr="003021EE">
              <w:rPr>
                <w:rStyle w:val="-"/>
                <w:noProof/>
                <w:lang w:val="en-US"/>
              </w:rPr>
              <w:t>Ecology</w:t>
            </w:r>
            <w:r w:rsidR="007E0819">
              <w:rPr>
                <w:noProof/>
                <w:webHidden/>
              </w:rPr>
              <w:tab/>
            </w:r>
            <w:r w:rsidR="007E0819">
              <w:rPr>
                <w:noProof/>
                <w:webHidden/>
              </w:rPr>
              <w:fldChar w:fldCharType="begin"/>
            </w:r>
            <w:r w:rsidR="007E0819">
              <w:rPr>
                <w:noProof/>
                <w:webHidden/>
              </w:rPr>
              <w:instrText xml:space="preserve"> PAGEREF _Toc509503801 \h </w:instrText>
            </w:r>
            <w:r w:rsidR="007E0819">
              <w:rPr>
                <w:noProof/>
                <w:webHidden/>
              </w:rPr>
            </w:r>
            <w:r w:rsidR="007E0819">
              <w:rPr>
                <w:noProof/>
                <w:webHidden/>
              </w:rPr>
              <w:fldChar w:fldCharType="separate"/>
            </w:r>
            <w:r w:rsidR="007E0819">
              <w:rPr>
                <w:noProof/>
                <w:webHidden/>
              </w:rPr>
              <w:t>2</w:t>
            </w:r>
            <w:r w:rsidR="007E0819">
              <w:rPr>
                <w:noProof/>
                <w:webHidden/>
              </w:rPr>
              <w:fldChar w:fldCharType="end"/>
            </w:r>
          </w:hyperlink>
        </w:p>
        <w:p w:rsidR="007E0819" w:rsidRDefault="000905EF">
          <w:pPr>
            <w:pStyle w:val="10"/>
            <w:tabs>
              <w:tab w:val="right" w:leader="dot" w:pos="8296"/>
            </w:tabs>
            <w:rPr>
              <w:rFonts w:asciiTheme="minorHAnsi" w:eastAsiaTheme="minorEastAsia" w:hAnsiTheme="minorHAnsi"/>
              <w:noProof/>
              <w:lang w:eastAsia="el-GR"/>
            </w:rPr>
          </w:pPr>
          <w:hyperlink w:anchor="_Toc509503802" w:history="1">
            <w:r w:rsidR="007E0819" w:rsidRPr="003021EE">
              <w:rPr>
                <w:rStyle w:val="-"/>
                <w:noProof/>
                <w:lang w:val="en-US"/>
              </w:rPr>
              <w:t>Ecosystem</w:t>
            </w:r>
            <w:r w:rsidR="007E0819">
              <w:rPr>
                <w:noProof/>
                <w:webHidden/>
              </w:rPr>
              <w:tab/>
            </w:r>
            <w:r w:rsidR="007E0819">
              <w:rPr>
                <w:noProof/>
                <w:webHidden/>
              </w:rPr>
              <w:fldChar w:fldCharType="begin"/>
            </w:r>
            <w:r w:rsidR="007E0819">
              <w:rPr>
                <w:noProof/>
                <w:webHidden/>
              </w:rPr>
              <w:instrText xml:space="preserve"> PAGEREF _Toc509503802 \h </w:instrText>
            </w:r>
            <w:r w:rsidR="007E0819">
              <w:rPr>
                <w:noProof/>
                <w:webHidden/>
              </w:rPr>
            </w:r>
            <w:r w:rsidR="007E0819">
              <w:rPr>
                <w:noProof/>
                <w:webHidden/>
              </w:rPr>
              <w:fldChar w:fldCharType="separate"/>
            </w:r>
            <w:r w:rsidR="007E0819">
              <w:rPr>
                <w:noProof/>
                <w:webHidden/>
              </w:rPr>
              <w:t>4</w:t>
            </w:r>
            <w:r w:rsidR="007E0819">
              <w:rPr>
                <w:noProof/>
                <w:webHidden/>
              </w:rPr>
              <w:fldChar w:fldCharType="end"/>
            </w:r>
          </w:hyperlink>
        </w:p>
        <w:p w:rsidR="007E0819" w:rsidRDefault="000905EF">
          <w:pPr>
            <w:pStyle w:val="20"/>
            <w:tabs>
              <w:tab w:val="right" w:leader="dot" w:pos="8296"/>
            </w:tabs>
            <w:rPr>
              <w:rFonts w:asciiTheme="minorHAnsi" w:eastAsiaTheme="minorEastAsia" w:hAnsiTheme="minorHAnsi"/>
              <w:noProof/>
              <w:lang w:eastAsia="el-GR"/>
            </w:rPr>
          </w:pPr>
          <w:hyperlink w:anchor="_Toc509503803" w:history="1">
            <w:r w:rsidR="007E0819" w:rsidRPr="003021EE">
              <w:rPr>
                <w:rStyle w:val="-"/>
                <w:noProof/>
                <w:lang w:val="en-US"/>
              </w:rPr>
              <w:t>Ecosystems’ energy</w:t>
            </w:r>
            <w:r w:rsidR="007E0819">
              <w:rPr>
                <w:noProof/>
                <w:webHidden/>
              </w:rPr>
              <w:tab/>
            </w:r>
            <w:r w:rsidR="007E0819">
              <w:rPr>
                <w:noProof/>
                <w:webHidden/>
              </w:rPr>
              <w:fldChar w:fldCharType="begin"/>
            </w:r>
            <w:r w:rsidR="007E0819">
              <w:rPr>
                <w:noProof/>
                <w:webHidden/>
              </w:rPr>
              <w:instrText xml:space="preserve"> PAGEREF _Toc509503803 \h </w:instrText>
            </w:r>
            <w:r w:rsidR="007E0819">
              <w:rPr>
                <w:noProof/>
                <w:webHidden/>
              </w:rPr>
            </w:r>
            <w:r w:rsidR="007E0819">
              <w:rPr>
                <w:noProof/>
                <w:webHidden/>
              </w:rPr>
              <w:fldChar w:fldCharType="separate"/>
            </w:r>
            <w:r w:rsidR="007E0819">
              <w:rPr>
                <w:noProof/>
                <w:webHidden/>
              </w:rPr>
              <w:t>4</w:t>
            </w:r>
            <w:r w:rsidR="007E0819">
              <w:rPr>
                <w:noProof/>
                <w:webHidden/>
              </w:rPr>
              <w:fldChar w:fldCharType="end"/>
            </w:r>
          </w:hyperlink>
        </w:p>
        <w:p w:rsidR="007E0819" w:rsidRDefault="000905EF">
          <w:pPr>
            <w:pStyle w:val="20"/>
            <w:tabs>
              <w:tab w:val="right" w:leader="dot" w:pos="8296"/>
            </w:tabs>
            <w:rPr>
              <w:rFonts w:asciiTheme="minorHAnsi" w:eastAsiaTheme="minorEastAsia" w:hAnsiTheme="minorHAnsi"/>
              <w:noProof/>
              <w:lang w:eastAsia="el-GR"/>
            </w:rPr>
          </w:pPr>
          <w:hyperlink w:anchor="_Toc509503804" w:history="1">
            <w:r w:rsidR="007E0819" w:rsidRPr="003021EE">
              <w:rPr>
                <w:rStyle w:val="-"/>
                <w:noProof/>
                <w:lang w:val="en-US"/>
              </w:rPr>
              <w:t>Factors that control ecosystem</w:t>
            </w:r>
            <w:r w:rsidR="007E0819">
              <w:rPr>
                <w:noProof/>
                <w:webHidden/>
              </w:rPr>
              <w:tab/>
            </w:r>
            <w:r w:rsidR="007E0819">
              <w:rPr>
                <w:noProof/>
                <w:webHidden/>
              </w:rPr>
              <w:fldChar w:fldCharType="begin"/>
            </w:r>
            <w:r w:rsidR="007E0819">
              <w:rPr>
                <w:noProof/>
                <w:webHidden/>
              </w:rPr>
              <w:instrText xml:space="preserve"> PAGEREF _Toc509503804 \h </w:instrText>
            </w:r>
            <w:r w:rsidR="007E0819">
              <w:rPr>
                <w:noProof/>
                <w:webHidden/>
              </w:rPr>
            </w:r>
            <w:r w:rsidR="007E0819">
              <w:rPr>
                <w:noProof/>
                <w:webHidden/>
              </w:rPr>
              <w:fldChar w:fldCharType="separate"/>
            </w:r>
            <w:r w:rsidR="007E0819">
              <w:rPr>
                <w:noProof/>
                <w:webHidden/>
              </w:rPr>
              <w:t>4</w:t>
            </w:r>
            <w:r w:rsidR="007E0819">
              <w:rPr>
                <w:noProof/>
                <w:webHidden/>
              </w:rPr>
              <w:fldChar w:fldCharType="end"/>
            </w:r>
          </w:hyperlink>
        </w:p>
        <w:p w:rsidR="007E0819" w:rsidRDefault="000905EF">
          <w:pPr>
            <w:pStyle w:val="20"/>
            <w:tabs>
              <w:tab w:val="right" w:leader="dot" w:pos="8296"/>
            </w:tabs>
            <w:rPr>
              <w:rFonts w:asciiTheme="minorHAnsi" w:eastAsiaTheme="minorEastAsia" w:hAnsiTheme="minorHAnsi"/>
              <w:noProof/>
              <w:lang w:eastAsia="el-GR"/>
            </w:rPr>
          </w:pPr>
          <w:hyperlink w:anchor="_Toc509503805" w:history="1">
            <w:r w:rsidR="007E0819" w:rsidRPr="003021EE">
              <w:rPr>
                <w:rStyle w:val="-"/>
                <w:noProof/>
                <w:lang w:val="en-US"/>
              </w:rPr>
              <w:t>Human beings’ influence</w:t>
            </w:r>
            <w:r w:rsidR="007E0819">
              <w:rPr>
                <w:noProof/>
                <w:webHidden/>
              </w:rPr>
              <w:tab/>
            </w:r>
            <w:r w:rsidR="007E0819">
              <w:rPr>
                <w:noProof/>
                <w:webHidden/>
              </w:rPr>
              <w:fldChar w:fldCharType="begin"/>
            </w:r>
            <w:r w:rsidR="007E0819">
              <w:rPr>
                <w:noProof/>
                <w:webHidden/>
              </w:rPr>
              <w:instrText xml:space="preserve"> PAGEREF _Toc509503805 \h </w:instrText>
            </w:r>
            <w:r w:rsidR="007E0819">
              <w:rPr>
                <w:noProof/>
                <w:webHidden/>
              </w:rPr>
            </w:r>
            <w:r w:rsidR="007E0819">
              <w:rPr>
                <w:noProof/>
                <w:webHidden/>
              </w:rPr>
              <w:fldChar w:fldCharType="separate"/>
            </w:r>
            <w:r w:rsidR="007E0819">
              <w:rPr>
                <w:noProof/>
                <w:webHidden/>
              </w:rPr>
              <w:t>5</w:t>
            </w:r>
            <w:r w:rsidR="007E0819">
              <w:rPr>
                <w:noProof/>
                <w:webHidden/>
              </w:rPr>
              <w:fldChar w:fldCharType="end"/>
            </w:r>
          </w:hyperlink>
        </w:p>
        <w:p w:rsidR="007E0819" w:rsidRDefault="000905EF">
          <w:pPr>
            <w:pStyle w:val="10"/>
            <w:tabs>
              <w:tab w:val="right" w:leader="dot" w:pos="8296"/>
            </w:tabs>
            <w:rPr>
              <w:rFonts w:asciiTheme="minorHAnsi" w:eastAsiaTheme="minorEastAsia" w:hAnsiTheme="minorHAnsi"/>
              <w:noProof/>
              <w:lang w:eastAsia="el-GR"/>
            </w:rPr>
          </w:pPr>
          <w:hyperlink w:anchor="_Toc509503806" w:history="1">
            <w:r w:rsidR="007E0819" w:rsidRPr="003021EE">
              <w:rPr>
                <w:rStyle w:val="-"/>
                <w:noProof/>
                <w:lang w:val="en-US"/>
              </w:rPr>
              <w:t>Environmentalism</w:t>
            </w:r>
            <w:r w:rsidR="007E0819">
              <w:rPr>
                <w:noProof/>
                <w:webHidden/>
              </w:rPr>
              <w:tab/>
            </w:r>
            <w:r w:rsidR="007E0819">
              <w:rPr>
                <w:noProof/>
                <w:webHidden/>
              </w:rPr>
              <w:fldChar w:fldCharType="begin"/>
            </w:r>
            <w:r w:rsidR="007E0819">
              <w:rPr>
                <w:noProof/>
                <w:webHidden/>
              </w:rPr>
              <w:instrText xml:space="preserve"> PAGEREF _Toc509503806 \h </w:instrText>
            </w:r>
            <w:r w:rsidR="007E0819">
              <w:rPr>
                <w:noProof/>
                <w:webHidden/>
              </w:rPr>
            </w:r>
            <w:r w:rsidR="007E0819">
              <w:rPr>
                <w:noProof/>
                <w:webHidden/>
              </w:rPr>
              <w:fldChar w:fldCharType="separate"/>
            </w:r>
            <w:r w:rsidR="007E0819">
              <w:rPr>
                <w:noProof/>
                <w:webHidden/>
              </w:rPr>
              <w:t>6</w:t>
            </w:r>
            <w:r w:rsidR="007E0819">
              <w:rPr>
                <w:noProof/>
                <w:webHidden/>
              </w:rPr>
              <w:fldChar w:fldCharType="end"/>
            </w:r>
          </w:hyperlink>
        </w:p>
        <w:p w:rsidR="007E0819" w:rsidRDefault="000905EF">
          <w:pPr>
            <w:pStyle w:val="10"/>
            <w:tabs>
              <w:tab w:val="right" w:leader="dot" w:pos="8296"/>
            </w:tabs>
            <w:rPr>
              <w:rFonts w:asciiTheme="minorHAnsi" w:eastAsiaTheme="minorEastAsia" w:hAnsiTheme="minorHAnsi"/>
              <w:noProof/>
              <w:lang w:eastAsia="el-GR"/>
            </w:rPr>
          </w:pPr>
          <w:hyperlink w:anchor="_Toc509503807" w:history="1">
            <w:r w:rsidR="007E0819" w:rsidRPr="003021EE">
              <w:rPr>
                <w:rStyle w:val="-"/>
                <w:noProof/>
                <w:lang w:val="en-US"/>
              </w:rPr>
              <w:t>Biology</w:t>
            </w:r>
            <w:r w:rsidR="007E0819">
              <w:rPr>
                <w:noProof/>
                <w:webHidden/>
              </w:rPr>
              <w:tab/>
            </w:r>
            <w:r w:rsidR="007E0819">
              <w:rPr>
                <w:noProof/>
                <w:webHidden/>
              </w:rPr>
              <w:fldChar w:fldCharType="begin"/>
            </w:r>
            <w:r w:rsidR="007E0819">
              <w:rPr>
                <w:noProof/>
                <w:webHidden/>
              </w:rPr>
              <w:instrText xml:space="preserve"> PAGEREF _Toc509503807 \h </w:instrText>
            </w:r>
            <w:r w:rsidR="007E0819">
              <w:rPr>
                <w:noProof/>
                <w:webHidden/>
              </w:rPr>
            </w:r>
            <w:r w:rsidR="007E0819">
              <w:rPr>
                <w:noProof/>
                <w:webHidden/>
              </w:rPr>
              <w:fldChar w:fldCharType="separate"/>
            </w:r>
            <w:r w:rsidR="007E0819">
              <w:rPr>
                <w:noProof/>
                <w:webHidden/>
              </w:rPr>
              <w:t>8</w:t>
            </w:r>
            <w:r w:rsidR="007E0819">
              <w:rPr>
                <w:noProof/>
                <w:webHidden/>
              </w:rPr>
              <w:fldChar w:fldCharType="end"/>
            </w:r>
          </w:hyperlink>
        </w:p>
        <w:p w:rsidR="007E0819" w:rsidRDefault="000905EF">
          <w:pPr>
            <w:pStyle w:val="20"/>
            <w:tabs>
              <w:tab w:val="right" w:leader="dot" w:pos="8296"/>
            </w:tabs>
            <w:rPr>
              <w:rFonts w:asciiTheme="minorHAnsi" w:eastAsiaTheme="minorEastAsia" w:hAnsiTheme="minorHAnsi"/>
              <w:noProof/>
              <w:lang w:eastAsia="el-GR"/>
            </w:rPr>
          </w:pPr>
          <w:hyperlink w:anchor="_Toc509503808" w:history="1">
            <w:r w:rsidR="007E0819" w:rsidRPr="003021EE">
              <w:rPr>
                <w:rStyle w:val="-"/>
                <w:noProof/>
                <w:lang w:val="en-US"/>
              </w:rPr>
              <w:t>Sub-disciplines of biology</w:t>
            </w:r>
            <w:r w:rsidR="007E0819">
              <w:rPr>
                <w:noProof/>
                <w:webHidden/>
              </w:rPr>
              <w:tab/>
            </w:r>
            <w:r w:rsidR="007E0819">
              <w:rPr>
                <w:noProof/>
                <w:webHidden/>
              </w:rPr>
              <w:fldChar w:fldCharType="begin"/>
            </w:r>
            <w:r w:rsidR="007E0819">
              <w:rPr>
                <w:noProof/>
                <w:webHidden/>
              </w:rPr>
              <w:instrText xml:space="preserve"> PAGEREF _Toc509503808 \h </w:instrText>
            </w:r>
            <w:r w:rsidR="007E0819">
              <w:rPr>
                <w:noProof/>
                <w:webHidden/>
              </w:rPr>
            </w:r>
            <w:r w:rsidR="007E0819">
              <w:rPr>
                <w:noProof/>
                <w:webHidden/>
              </w:rPr>
              <w:fldChar w:fldCharType="separate"/>
            </w:r>
            <w:r w:rsidR="007E0819">
              <w:rPr>
                <w:noProof/>
                <w:webHidden/>
              </w:rPr>
              <w:t>8</w:t>
            </w:r>
            <w:r w:rsidR="007E0819">
              <w:rPr>
                <w:noProof/>
                <w:webHidden/>
              </w:rPr>
              <w:fldChar w:fldCharType="end"/>
            </w:r>
          </w:hyperlink>
        </w:p>
        <w:p w:rsidR="007E0819" w:rsidRDefault="000905EF">
          <w:pPr>
            <w:pStyle w:val="10"/>
            <w:tabs>
              <w:tab w:val="right" w:leader="dot" w:pos="8296"/>
            </w:tabs>
            <w:rPr>
              <w:rFonts w:asciiTheme="minorHAnsi" w:eastAsiaTheme="minorEastAsia" w:hAnsiTheme="minorHAnsi"/>
              <w:noProof/>
              <w:lang w:eastAsia="el-GR"/>
            </w:rPr>
          </w:pPr>
          <w:hyperlink w:anchor="_Toc509503809" w:history="1">
            <w:r w:rsidR="007E0819" w:rsidRPr="003021EE">
              <w:rPr>
                <w:rStyle w:val="-"/>
                <w:noProof/>
                <w:lang w:val="en-US"/>
              </w:rPr>
              <w:t>Biodiversity</w:t>
            </w:r>
            <w:r w:rsidR="007E0819">
              <w:rPr>
                <w:noProof/>
                <w:webHidden/>
              </w:rPr>
              <w:tab/>
            </w:r>
            <w:r w:rsidR="007E0819">
              <w:rPr>
                <w:noProof/>
                <w:webHidden/>
              </w:rPr>
              <w:fldChar w:fldCharType="begin"/>
            </w:r>
            <w:r w:rsidR="007E0819">
              <w:rPr>
                <w:noProof/>
                <w:webHidden/>
              </w:rPr>
              <w:instrText xml:space="preserve"> PAGEREF _Toc509503809 \h </w:instrText>
            </w:r>
            <w:r w:rsidR="007E0819">
              <w:rPr>
                <w:noProof/>
                <w:webHidden/>
              </w:rPr>
            </w:r>
            <w:r w:rsidR="007E0819">
              <w:rPr>
                <w:noProof/>
                <w:webHidden/>
              </w:rPr>
              <w:fldChar w:fldCharType="separate"/>
            </w:r>
            <w:r w:rsidR="007E0819">
              <w:rPr>
                <w:noProof/>
                <w:webHidden/>
              </w:rPr>
              <w:t>9</w:t>
            </w:r>
            <w:r w:rsidR="007E0819">
              <w:rPr>
                <w:noProof/>
                <w:webHidden/>
              </w:rPr>
              <w:fldChar w:fldCharType="end"/>
            </w:r>
          </w:hyperlink>
        </w:p>
        <w:p w:rsidR="007E0819" w:rsidRDefault="000905EF">
          <w:pPr>
            <w:pStyle w:val="10"/>
            <w:tabs>
              <w:tab w:val="right" w:leader="dot" w:pos="8296"/>
            </w:tabs>
            <w:rPr>
              <w:rFonts w:asciiTheme="minorHAnsi" w:eastAsiaTheme="minorEastAsia" w:hAnsiTheme="minorHAnsi"/>
              <w:noProof/>
              <w:lang w:eastAsia="el-GR"/>
            </w:rPr>
          </w:pPr>
          <w:hyperlink w:anchor="_Toc509503810" w:history="1">
            <w:r w:rsidR="007E0819" w:rsidRPr="003021EE">
              <w:rPr>
                <w:rStyle w:val="-"/>
                <w:noProof/>
              </w:rPr>
              <w:t>Η οικογένειά μου</w:t>
            </w:r>
            <w:r w:rsidR="007E0819">
              <w:rPr>
                <w:noProof/>
                <w:webHidden/>
              </w:rPr>
              <w:tab/>
            </w:r>
            <w:r w:rsidR="007E0819">
              <w:rPr>
                <w:noProof/>
                <w:webHidden/>
              </w:rPr>
              <w:fldChar w:fldCharType="begin"/>
            </w:r>
            <w:r w:rsidR="007E0819">
              <w:rPr>
                <w:noProof/>
                <w:webHidden/>
              </w:rPr>
              <w:instrText xml:space="preserve"> PAGEREF _Toc509503810 \h </w:instrText>
            </w:r>
            <w:r w:rsidR="007E0819">
              <w:rPr>
                <w:noProof/>
                <w:webHidden/>
              </w:rPr>
            </w:r>
            <w:r w:rsidR="007E0819">
              <w:rPr>
                <w:noProof/>
                <w:webHidden/>
              </w:rPr>
              <w:fldChar w:fldCharType="separate"/>
            </w:r>
            <w:r w:rsidR="007E0819">
              <w:rPr>
                <w:noProof/>
                <w:webHidden/>
              </w:rPr>
              <w:t>11</w:t>
            </w:r>
            <w:r w:rsidR="007E0819">
              <w:rPr>
                <w:noProof/>
                <w:webHidden/>
              </w:rPr>
              <w:fldChar w:fldCharType="end"/>
            </w:r>
          </w:hyperlink>
        </w:p>
        <w:p w:rsidR="00D32251" w:rsidRDefault="00D32251" w:rsidP="009D5D2D">
          <w:r>
            <w:fldChar w:fldCharType="end"/>
          </w:r>
        </w:p>
      </w:sdtContent>
    </w:sdt>
    <w:p w:rsidR="00D32251" w:rsidRDefault="00D32251" w:rsidP="007F74B1">
      <w:pPr>
        <w:rPr>
          <w:b/>
          <w:bCs/>
          <w:lang w:val="en-US"/>
        </w:rPr>
        <w:sectPr w:rsidR="00D32251" w:rsidSect="007E0819">
          <w:headerReference w:type="default" r:id="rId9"/>
          <w:footerReference w:type="default" r:id="rId10"/>
          <w:pgSz w:w="11906" w:h="16838"/>
          <w:pgMar w:top="1440" w:right="1800" w:bottom="1440" w:left="1800" w:header="708" w:footer="708" w:gutter="0"/>
          <w:pgNumType w:start="0"/>
          <w:cols w:space="708"/>
          <w:titlePg/>
          <w:docGrid w:linePitch="360"/>
        </w:sectPr>
      </w:pPr>
    </w:p>
    <w:p w:rsidR="00A72DB8" w:rsidRDefault="00A72DB8" w:rsidP="007F74B1">
      <w:pPr>
        <w:pStyle w:val="1"/>
        <w:rPr>
          <w:lang w:val="en-US"/>
        </w:rPr>
      </w:pPr>
      <w:bookmarkStart w:id="1" w:name="_Toc509503801"/>
      <w:r>
        <w:rPr>
          <w:lang w:val="en-US"/>
        </w:rPr>
        <w:lastRenderedPageBreak/>
        <w:t>Ecology</w:t>
      </w:r>
      <w:bookmarkEnd w:id="1"/>
    </w:p>
    <w:p w:rsidR="00A72DB8" w:rsidRPr="00A72DB8" w:rsidRDefault="00A72DB8" w:rsidP="00A72DB8">
      <w:pPr>
        <w:rPr>
          <w:lang w:val="en-US"/>
        </w:rPr>
      </w:pPr>
      <w:r w:rsidRPr="00A72DB8">
        <w:rPr>
          <w:lang w:val="en-US"/>
        </w:rPr>
        <w:t xml:space="preserve">Ecology (from Greek: </w:t>
      </w:r>
      <w:proofErr w:type="spellStart"/>
      <w:r w:rsidRPr="00A72DB8">
        <w:rPr>
          <w:lang w:val="en-US"/>
        </w:rPr>
        <w:t>οἶκος</w:t>
      </w:r>
      <w:proofErr w:type="spellEnd"/>
      <w:r w:rsidRPr="00A72DB8">
        <w:rPr>
          <w:lang w:val="en-US"/>
        </w:rPr>
        <w:t>, "house", or "environment"; -</w:t>
      </w:r>
      <w:proofErr w:type="spellStart"/>
      <w:r w:rsidRPr="00A72DB8">
        <w:rPr>
          <w:lang w:val="en-US"/>
        </w:rPr>
        <w:t>λογί</w:t>
      </w:r>
      <w:proofErr w:type="spellEnd"/>
      <w:r w:rsidRPr="00A72DB8">
        <w:rPr>
          <w:lang w:val="en-US"/>
        </w:rPr>
        <w:t xml:space="preserve">α, "study of") is the branch of biology which studies the interactions among organisms and their environment. Objects of study include interactions of organisms with each other and with </w:t>
      </w:r>
      <w:ins w:id="2" w:author="User" w:date="2018-03-22T17:44:00Z">
        <w:r w:rsidR="000B133F">
          <w:rPr>
            <w:lang w:val="en-US"/>
          </w:rPr>
          <w:t>n</w:t>
        </w:r>
        <w:r w:rsidR="000B133F" w:rsidRPr="000B133F">
          <w:rPr>
            <w:lang w:val="en-US"/>
          </w:rPr>
          <w:t>onliving</w:t>
        </w:r>
        <w:r w:rsidR="000B133F" w:rsidRPr="000B133F" w:rsidDel="000B133F">
          <w:rPr>
            <w:lang w:val="en-US"/>
          </w:rPr>
          <w:t xml:space="preserve"> </w:t>
        </w:r>
      </w:ins>
      <w:del w:id="3" w:author="User" w:date="2018-03-22T17:44:00Z">
        <w:r w:rsidRPr="00A72DB8" w:rsidDel="000B133F">
          <w:rPr>
            <w:lang w:val="en-US"/>
          </w:rPr>
          <w:delText xml:space="preserve">abiotic </w:delText>
        </w:r>
      </w:del>
      <w:r w:rsidRPr="00A72DB8">
        <w:rPr>
          <w:lang w:val="en-US"/>
        </w:rPr>
        <w:t xml:space="preserve">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w:t>
      </w:r>
      <w:del w:id="4" w:author="User" w:date="2018-03-22T17:47:00Z">
        <w:r w:rsidRPr="00A72DB8" w:rsidDel="000B133F">
          <w:rPr>
            <w:lang w:val="en-US"/>
          </w:rPr>
          <w:delText>non-living</w:delText>
        </w:r>
      </w:del>
      <w:ins w:id="5" w:author="User" w:date="2018-03-22T17:48:00Z">
        <w:r w:rsidR="000B133F">
          <w:rPr>
            <w:lang w:val="en-US"/>
          </w:rPr>
          <w:t xml:space="preserve"> </w:t>
        </w:r>
      </w:ins>
      <w:ins w:id="6" w:author="User" w:date="2018-03-22T17:47:00Z">
        <w:r w:rsidR="000B133F">
          <w:rPr>
            <w:lang w:val="en-US"/>
          </w:rPr>
          <w:t>lifeless</w:t>
        </w:r>
      </w:ins>
      <w:r w:rsidRPr="00A72DB8">
        <w:rPr>
          <w:lang w:val="en-US"/>
        </w:rPr>
        <w:t xml:space="preserve"> components of their environment. Ecosystem processes, such as primary production, </w:t>
      </w:r>
      <w:proofErr w:type="spellStart"/>
      <w:r w:rsidRPr="00A72DB8">
        <w:rPr>
          <w:lang w:val="en-US"/>
        </w:rPr>
        <w:t>pedogenesis</w:t>
      </w:r>
      <w:proofErr w:type="spellEnd"/>
      <w:r w:rsidRPr="00A72DB8">
        <w:rPr>
          <w:lang w:val="en-US"/>
        </w:rPr>
        <w:t xml:space="preserve">, nutrient cycling, and niche construction, regulate the flux of energy and matter through an environment. These processes are sustained by organisms with </w:t>
      </w:r>
      <w:del w:id="7" w:author="User" w:date="2018-03-22T17:49:00Z">
        <w:r w:rsidRPr="00A72DB8" w:rsidDel="000B133F">
          <w:rPr>
            <w:lang w:val="en-US"/>
          </w:rPr>
          <w:delText xml:space="preserve">specific </w:delText>
        </w:r>
      </w:del>
      <w:ins w:id="8" w:author="User" w:date="2018-03-22T17:52:00Z">
        <w:r w:rsidR="000B133F">
          <w:rPr>
            <w:lang w:val="en-US"/>
          </w:rPr>
          <w:t xml:space="preserve"> </w:t>
        </w:r>
      </w:ins>
      <w:ins w:id="9" w:author="User" w:date="2018-03-22T17:49:00Z">
        <w:r w:rsidR="000B133F">
          <w:rPr>
            <w:lang w:val="en-US"/>
          </w:rPr>
          <w:t>limited</w:t>
        </w:r>
        <w:r w:rsidR="000B133F" w:rsidRPr="00A72DB8">
          <w:rPr>
            <w:lang w:val="en-US"/>
          </w:rPr>
          <w:t xml:space="preserve"> </w:t>
        </w:r>
      </w:ins>
      <w:r w:rsidRPr="00A72DB8">
        <w:rPr>
          <w:lang w:val="en-US"/>
        </w:rPr>
        <w:t>life history traits. Biodiversity means the varieties of species, genes, and ecosystems, enhances certain ecosystem services.</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Ecology is not synonymous with environmentalism, </w:t>
      </w:r>
      <w:del w:id="10" w:author="User" w:date="2018-03-22T17:51:00Z">
        <w:r w:rsidRPr="00A72DB8" w:rsidDel="000B133F">
          <w:rPr>
            <w:lang w:val="en-US"/>
          </w:rPr>
          <w:delText xml:space="preserve">natural </w:delText>
        </w:r>
      </w:del>
      <w:ins w:id="11" w:author="User" w:date="2018-03-22T17:51:00Z">
        <w:r w:rsidR="000B133F">
          <w:rPr>
            <w:lang w:val="en-US"/>
          </w:rPr>
          <w:t xml:space="preserve"> organic</w:t>
        </w:r>
        <w:r w:rsidR="000B133F" w:rsidRPr="00A72DB8">
          <w:rPr>
            <w:lang w:val="en-US"/>
          </w:rPr>
          <w:t xml:space="preserve"> </w:t>
        </w:r>
      </w:ins>
      <w:r w:rsidRPr="00A72DB8">
        <w:rPr>
          <w:lang w:val="en-US"/>
        </w:rPr>
        <w:t>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A72DB8" w:rsidRPr="00A72DB8" w:rsidRDefault="00A72DB8" w:rsidP="00A72DB8">
      <w:pPr>
        <w:rPr>
          <w:lang w:val="en-US"/>
        </w:rPr>
      </w:pPr>
    </w:p>
    <w:p w:rsidR="00A72DB8" w:rsidRPr="00A72DB8" w:rsidRDefault="00A72DB8" w:rsidP="00A72DB8">
      <w:pPr>
        <w:rPr>
          <w:lang w:val="en-US"/>
        </w:rPr>
      </w:pPr>
      <w:r w:rsidRPr="00A72DB8">
        <w:rPr>
          <w:lang w:val="en-US"/>
        </w:rPr>
        <w:t>Life processes, interactions, and adaptations</w:t>
      </w:r>
    </w:p>
    <w:p w:rsidR="00A72DB8" w:rsidRPr="00A72DB8" w:rsidRDefault="00A72DB8" w:rsidP="00A72DB8">
      <w:pPr>
        <w:rPr>
          <w:lang w:val="en-US"/>
        </w:rPr>
      </w:pPr>
      <w:r w:rsidRPr="00A72DB8">
        <w:rPr>
          <w:lang w:val="en-US"/>
        </w:rPr>
        <w:t>The movement of materials and energy through living communities</w:t>
      </w:r>
    </w:p>
    <w:p w:rsidR="00A72DB8" w:rsidRPr="00A72DB8" w:rsidRDefault="00A72DB8" w:rsidP="00A72DB8">
      <w:pPr>
        <w:rPr>
          <w:lang w:val="en-US"/>
        </w:rPr>
      </w:pPr>
      <w:r w:rsidRPr="00A72DB8">
        <w:rPr>
          <w:lang w:val="en-US"/>
        </w:rPr>
        <w:t>The successional development of ecosystems</w:t>
      </w:r>
    </w:p>
    <w:p w:rsidR="00A72DB8" w:rsidRPr="00A72DB8" w:rsidRDefault="00A72DB8" w:rsidP="00A72DB8">
      <w:pPr>
        <w:rPr>
          <w:lang w:val="en-US"/>
        </w:rPr>
      </w:pPr>
      <w:proofErr w:type="gramStart"/>
      <w:r w:rsidRPr="00A72DB8">
        <w:rPr>
          <w:lang w:val="en-US"/>
        </w:rPr>
        <w:t>The abundance and distribution of organisms and biodiversity in the context of the environment.</w:t>
      </w:r>
      <w:proofErr w:type="gramEnd"/>
    </w:p>
    <w:p w:rsidR="00A72DB8" w:rsidRPr="00A72DB8" w:rsidRDefault="00A72DB8" w:rsidP="00A72DB8">
      <w:pPr>
        <w:rPr>
          <w:lang w:val="en-US"/>
        </w:rPr>
      </w:pPr>
      <w:r w:rsidRPr="00A72DB8">
        <w:rPr>
          <w:lang w:val="en-US"/>
        </w:rPr>
        <w:t xml:space="preserve">Ecology has practical applications in conservation biology, wetland management, natural resource management (agroecology, agriculture, forestry, agroforestry, </w:t>
      </w:r>
      <w:proofErr w:type="gramStart"/>
      <w:r w:rsidRPr="00A72DB8">
        <w:rPr>
          <w:lang w:val="en-US"/>
        </w:rPr>
        <w:t>fisheries</w:t>
      </w:r>
      <w:proofErr w:type="gramEnd"/>
      <w:r w:rsidRPr="00A72DB8">
        <w:rPr>
          <w:lang w:val="en-US"/>
        </w:rPr>
        <w:t xml:space="preserve">),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w:t>
      </w:r>
      <w:r w:rsidRPr="00A72DB8">
        <w:rPr>
          <w:lang w:val="en-US"/>
        </w:rPr>
        <w:lastRenderedPageBreak/>
        <w:t>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A72DB8" w:rsidRPr="00A72DB8" w:rsidRDefault="00A72DB8" w:rsidP="00A72DB8">
      <w:pPr>
        <w:rPr>
          <w:lang w:val="en-US"/>
        </w:rPr>
      </w:pPr>
    </w:p>
    <w:p w:rsidR="00A72DB8" w:rsidRDefault="00A72DB8" w:rsidP="00A72DB8">
      <w:pPr>
        <w:rPr>
          <w:lang w:val="en-US"/>
        </w:rPr>
        <w:sectPr w:rsidR="00A72DB8" w:rsidSect="007F74B1">
          <w:headerReference w:type="default"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rsidRPr="00A72DB8">
        <w:rPr>
          <w:lang w:val="en-US"/>
        </w:rPr>
        <w:t>The word "ecology" ("</w:t>
      </w:r>
      <w:proofErr w:type="spellStart"/>
      <w:r w:rsidRPr="00A72DB8">
        <w:rPr>
          <w:lang w:val="en-US"/>
        </w:rPr>
        <w:t>Ökologie</w:t>
      </w:r>
      <w:proofErr w:type="spellEnd"/>
      <w:r w:rsidRPr="00A72DB8">
        <w:rPr>
          <w:lang w:val="en-US"/>
        </w:rPr>
        <w:t>") was coined in 1866 by the German scientist Ernst Haeckel. Ecological thought is derivative of established currents in philosophy, particularly from ethics and politics.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r>
        <w:rPr>
          <w:lang w:val="en-US"/>
        </w:rPr>
        <w:t xml:space="preserve"> </w:t>
      </w:r>
    </w:p>
    <w:p w:rsidR="00A72DB8" w:rsidRDefault="00A72DB8" w:rsidP="007F74B1">
      <w:pPr>
        <w:pStyle w:val="1"/>
        <w:rPr>
          <w:lang w:val="en-US"/>
        </w:rPr>
      </w:pPr>
      <w:bookmarkStart w:id="12" w:name="_Toc509503802"/>
      <w:r>
        <w:rPr>
          <w:lang w:val="en-US"/>
        </w:rPr>
        <w:lastRenderedPageBreak/>
        <w:t>Ecosystem</w:t>
      </w:r>
      <w:bookmarkEnd w:id="12"/>
    </w:p>
    <w:p w:rsidR="00A72DB8" w:rsidRPr="00A72DB8" w:rsidRDefault="00A72DB8" w:rsidP="00A72DB8">
      <w:pPr>
        <w:rPr>
          <w:lang w:val="en-US"/>
        </w:rPr>
      </w:pPr>
      <w:r w:rsidRPr="00A72DB8">
        <w:rPr>
          <w:lang w:val="en-US"/>
        </w:rPr>
        <w:t>An ecosystem is a community of living organisms in conjunction with the nonliving components of their environment (such as air, water and mineral soil), interacting as a system. (However, there is no single definition of what constitutes an ecosystem.) These biotic and abiotic components are linked together through nutrient cycles and energy flows. Ecosystems are defined by the network of interactions among organisms, and between organisms and their environment. They can be of any size but usually encompass specific, limited spaces (although some scientists say that the entire planet is an ecosystem). Energy, water, nitrogen and soil minerals are other essential abiotic components of an ecosystem.</w:t>
      </w:r>
    </w:p>
    <w:p w:rsidR="00A72DB8" w:rsidRPr="00A72DB8" w:rsidRDefault="00A72DB8" w:rsidP="00A72DB8">
      <w:pPr>
        <w:rPr>
          <w:lang w:val="en-US"/>
        </w:rPr>
      </w:pPr>
    </w:p>
    <w:p w:rsidR="00A72DB8" w:rsidRDefault="00D32251" w:rsidP="007F74B1">
      <w:pPr>
        <w:pStyle w:val="2"/>
        <w:rPr>
          <w:lang w:val="en-US"/>
        </w:rPr>
      </w:pPr>
      <w:bookmarkStart w:id="13" w:name="_Toc509503803"/>
      <w:r>
        <w:rPr>
          <w:lang w:val="en-US"/>
        </w:rPr>
        <w:t>Ecosystems’ energy</w:t>
      </w:r>
      <w:bookmarkEnd w:id="13"/>
    </w:p>
    <w:p w:rsidR="00A72DB8" w:rsidRPr="00A72DB8" w:rsidRDefault="00A72DB8" w:rsidP="00A72DB8">
      <w:pPr>
        <w:rPr>
          <w:lang w:val="en-US"/>
        </w:rPr>
      </w:pPr>
      <w:r w:rsidRPr="00A72DB8">
        <w:rPr>
          <w:lang w:val="en-US"/>
        </w:rPr>
        <w:t>The energy that flows through ecosystems is obtained primarily from the sun. It generally enters the system through photosynthesis, a process that also captures carbon dioxide from the atmosphere. Animals play an important role in the movement of matter and energy through the system. They also influence the quantity of plant and microbial biomass present. By breaking down dead organic matter, decomposers release carbon back to the atmosphere. This process also facilitates nutrient cycling by converting nutrients stored in dead biomass back to a form that can be readily used by plants and other microbes.</w:t>
      </w:r>
    </w:p>
    <w:p w:rsidR="00A72DB8" w:rsidRPr="00A72DB8" w:rsidRDefault="00A72DB8" w:rsidP="00A72DB8">
      <w:pPr>
        <w:rPr>
          <w:lang w:val="en-US"/>
        </w:rPr>
      </w:pPr>
    </w:p>
    <w:p w:rsidR="00A72DB8" w:rsidRDefault="00A72DB8" w:rsidP="007F74B1">
      <w:pPr>
        <w:pStyle w:val="2"/>
        <w:rPr>
          <w:lang w:val="en-US"/>
        </w:rPr>
      </w:pPr>
      <w:bookmarkStart w:id="14" w:name="_Toc509503804"/>
      <w:r>
        <w:rPr>
          <w:lang w:val="en-US"/>
        </w:rPr>
        <w:t>Factors that control ecosystem</w:t>
      </w:r>
      <w:bookmarkEnd w:id="14"/>
    </w:p>
    <w:p w:rsidR="00A72DB8" w:rsidRPr="00A72DB8" w:rsidRDefault="00A72DB8" w:rsidP="00A72DB8">
      <w:pPr>
        <w:rPr>
          <w:lang w:val="en-US"/>
        </w:rPr>
      </w:pPr>
      <w:r w:rsidRPr="00A72DB8">
        <w:rPr>
          <w:lang w:val="en-US"/>
        </w:rPr>
        <w:t>Ecosystems are controlled both by external and internal factors. External factors such as climate, the parent material that forms the soil, and topography control the overall structure of an ecosystem and the way things work within it, but are not themselves influenced by the ecosystem. Other external factors include time and potential biota. Ecosystems are dynamic entities. As such, they are subject to periodic disturbances and are in the process of recovering from some past disturbance. Internal factors not only control ecosystem processes but are also controlled by them and are often subject to feedback loops. The resource inputs are generally controlled by external processes like climate and parent material. The availability of these resources within the ecosystem is controlled by internal factors like decomposition, root competition or shading. Other internal factors include disturbance, succession and the types of species present. Biodiversity affects ecosystem function.</w:t>
      </w:r>
    </w:p>
    <w:p w:rsidR="00A72DB8" w:rsidRPr="00A72DB8" w:rsidRDefault="00A72DB8" w:rsidP="00A72DB8">
      <w:pPr>
        <w:rPr>
          <w:lang w:val="en-US"/>
        </w:rPr>
      </w:pPr>
    </w:p>
    <w:p w:rsidR="00D32251" w:rsidRDefault="00D32251" w:rsidP="007F74B1">
      <w:pPr>
        <w:pStyle w:val="2"/>
        <w:rPr>
          <w:lang w:val="en-US"/>
        </w:rPr>
      </w:pPr>
      <w:bookmarkStart w:id="15" w:name="_Toc509503805"/>
      <w:r>
        <w:rPr>
          <w:lang w:val="en-US"/>
        </w:rPr>
        <w:lastRenderedPageBreak/>
        <w:t>Human beings’ influence</w:t>
      </w:r>
      <w:bookmarkEnd w:id="15"/>
      <w:r>
        <w:rPr>
          <w:lang w:val="en-US"/>
        </w:rPr>
        <w:t xml:space="preserve"> </w:t>
      </w:r>
    </w:p>
    <w:p w:rsidR="00A72DB8" w:rsidRDefault="00A72DB8" w:rsidP="00A72DB8">
      <w:pPr>
        <w:rPr>
          <w:lang w:val="en-US"/>
        </w:rPr>
        <w:sectPr w:rsidR="00A72DB8" w:rsidSect="007F74B1">
          <w:headerReference w:type="default" r:id="rId15"/>
          <w:footerReference w:type="default" r:id="rId16"/>
          <w:headerReference w:type="first" r:id="rId17"/>
          <w:footerReference w:type="first" r:id="rId18"/>
          <w:pgSz w:w="11906" w:h="16838"/>
          <w:pgMar w:top="1440" w:right="1800" w:bottom="1440" w:left="1800" w:header="708" w:footer="708" w:gutter="0"/>
          <w:cols w:space="708"/>
          <w:titlePg/>
          <w:docGrid w:linePitch="360"/>
        </w:sectPr>
      </w:pPr>
      <w:r w:rsidRPr="00A72DB8">
        <w:rPr>
          <w:lang w:val="en-US"/>
        </w:rPr>
        <w:t>Humans exist and operate within ecosystems. The cumulative effects of human activities are large enough to influence external factors like climate, leading to climate change. Ecosystems provide a variety of goods and services upon which people depend. Ecosystem management suggests that rather than managing individual species, natural resources should be managed at the level of the ecosystem itself. Ecosystem services are in many cases threatened by human activities.</w:t>
      </w:r>
      <w:r>
        <w:rPr>
          <w:lang w:val="en-US"/>
        </w:rPr>
        <w:t xml:space="preserve"> </w:t>
      </w:r>
    </w:p>
    <w:p w:rsidR="00A72DB8" w:rsidRDefault="00A72DB8" w:rsidP="007F74B1">
      <w:pPr>
        <w:pStyle w:val="1"/>
        <w:rPr>
          <w:lang w:val="en-US"/>
        </w:rPr>
      </w:pPr>
      <w:bookmarkStart w:id="16" w:name="_Toc509503806"/>
      <w:r>
        <w:rPr>
          <w:lang w:val="en-US"/>
        </w:rPr>
        <w:lastRenderedPageBreak/>
        <w:t>Environmentalism</w:t>
      </w:r>
      <w:bookmarkEnd w:id="16"/>
    </w:p>
    <w:p w:rsidR="00A72DB8" w:rsidRPr="00A72DB8" w:rsidRDefault="00A72DB8" w:rsidP="00A72DB8">
      <w:pPr>
        <w:rPr>
          <w:lang w:val="en-US"/>
        </w:rPr>
      </w:pPr>
      <w:r w:rsidRPr="00A72DB8">
        <w:rPr>
          <w:lang w:val="en-US"/>
        </w:rPr>
        <w:t xml:space="preserve">Environmentalism or environmental rights is a broad philosophy, ideology, and social movement regarding concerns for environmental protection and improvement of the health of the environment, particularly as the measure for this health seeks to incorporate the impact of changes to the environment on humans, animals, plants and non-living matter. While environmentalism focuses more on the environmental and nature-related aspects of green ideology and politics, </w:t>
      </w:r>
      <w:proofErr w:type="spellStart"/>
      <w:r w:rsidRPr="00A72DB8">
        <w:rPr>
          <w:lang w:val="en-US"/>
        </w:rPr>
        <w:t>ecologism</w:t>
      </w:r>
      <w:proofErr w:type="spellEnd"/>
      <w:r w:rsidRPr="00A72DB8">
        <w:rPr>
          <w:lang w:val="en-US"/>
        </w:rPr>
        <w:t xml:space="preserve"> combines the ideology of social ecology and environmentalism. </w:t>
      </w:r>
      <w:proofErr w:type="spellStart"/>
      <w:r w:rsidRPr="00A72DB8">
        <w:rPr>
          <w:lang w:val="en-US"/>
        </w:rPr>
        <w:t>Ecologism</w:t>
      </w:r>
      <w:proofErr w:type="spellEnd"/>
      <w:r w:rsidRPr="00A72DB8">
        <w:rPr>
          <w:lang w:val="en-US"/>
        </w:rPr>
        <w:t xml:space="preserve"> is more commonly used in continental European languages while ‘environmentalism’ is more commonly used in English but the words have slightly different connotations.</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Environmentalism advocates the preservation, restoration and/or improvement of the natural environment, and may be referred to as a movement to control pollution or protect plant and animal diversity. For this reason, concepts such as a land ethic, environmental ethics, biodiversity, ecology, and the </w:t>
      </w:r>
      <w:proofErr w:type="spellStart"/>
      <w:r w:rsidRPr="00A72DB8">
        <w:rPr>
          <w:lang w:val="en-US"/>
        </w:rPr>
        <w:t>biophilia</w:t>
      </w:r>
      <w:proofErr w:type="spellEnd"/>
      <w:r w:rsidRPr="00A72DB8">
        <w:rPr>
          <w:lang w:val="en-US"/>
        </w:rPr>
        <w:t xml:space="preserve"> hypothesis figure predominantly.</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At its crux, environmentalism is an attempt to balance relations between humans and the various natural systems on which they depend in such a way that all the components are accorded a proper degree of sustainability. The exact measures and outcomes of this balance </w:t>
      </w:r>
      <w:proofErr w:type="gramStart"/>
      <w:r w:rsidRPr="00A72DB8">
        <w:rPr>
          <w:lang w:val="en-US"/>
        </w:rPr>
        <w:t>is</w:t>
      </w:r>
      <w:proofErr w:type="gramEnd"/>
      <w:r w:rsidRPr="00A72DB8">
        <w:rPr>
          <w:lang w:val="en-US"/>
        </w:rPr>
        <w:t xml:space="preserve"> controversial and there are many different ways for environmental concerns to be expressed in practice. Environmentalism and environmental concerns are often represented by the color green, but this association has been appropriated by the marketing industries for the tactic known as greenwashing.</w:t>
      </w:r>
    </w:p>
    <w:p w:rsidR="00A72DB8" w:rsidRPr="00A72DB8" w:rsidRDefault="00A72DB8" w:rsidP="00A72DB8">
      <w:pPr>
        <w:rPr>
          <w:lang w:val="en-US"/>
        </w:rPr>
      </w:pPr>
    </w:p>
    <w:p w:rsidR="007978D7" w:rsidRPr="007F74B1" w:rsidRDefault="00A72DB8" w:rsidP="00A72DB8">
      <w:pPr>
        <w:rPr>
          <w:lang w:val="en-US"/>
        </w:rPr>
      </w:pPr>
      <w:r w:rsidRPr="00A72DB8">
        <w:rPr>
          <w:lang w:val="en-US"/>
        </w:rPr>
        <w:t>Environmentalism is opposed by anti-environmentalism, which says that the Earth is less fragile than some environmentalists maintain, and portrays environmentalism as overreacting to the human contribution to climate change or opposing human advancement.</w:t>
      </w:r>
    </w:p>
    <w:p w:rsidR="007978D7" w:rsidRPr="007F74B1" w:rsidRDefault="007978D7" w:rsidP="007F74B1">
      <w:pPr>
        <w:rPr>
          <w:lang w:val="en-US"/>
        </w:rPr>
      </w:pPr>
      <w:r w:rsidRPr="007F74B1">
        <w:rPr>
          <w:lang w:val="en-US"/>
        </w:rPr>
        <w:br w:type="page"/>
      </w:r>
    </w:p>
    <w:tbl>
      <w:tblPr>
        <w:tblStyle w:val="a6"/>
        <w:tblW w:w="0" w:type="auto"/>
        <w:tblBorders>
          <w:top w:val="single" w:sz="48" w:space="0" w:color="8064A2" w:themeColor="accent4"/>
          <w:left w:val="single" w:sz="48" w:space="0" w:color="8064A2" w:themeColor="accent4"/>
          <w:bottom w:val="single" w:sz="48" w:space="0" w:color="8064A2" w:themeColor="accent4"/>
          <w:right w:val="single" w:sz="48" w:space="0" w:color="8064A2" w:themeColor="accent4"/>
          <w:insideH w:val="single" w:sz="48" w:space="0" w:color="8064A2" w:themeColor="accent4"/>
          <w:insideV w:val="single" w:sz="48" w:space="0" w:color="8064A2" w:themeColor="accent4"/>
        </w:tblBorders>
        <w:tblLook w:val="0000" w:firstRow="0" w:lastRow="0" w:firstColumn="0" w:lastColumn="0" w:noHBand="0" w:noVBand="0"/>
      </w:tblPr>
      <w:tblGrid>
        <w:gridCol w:w="1186"/>
        <w:gridCol w:w="2486"/>
        <w:gridCol w:w="1837"/>
        <w:gridCol w:w="871"/>
        <w:gridCol w:w="1376"/>
      </w:tblGrid>
      <w:tr w:rsidR="00D37B97" w:rsidTr="007F74B1">
        <w:trPr>
          <w:trHeight w:val="448"/>
        </w:trPr>
        <w:tc>
          <w:tcPr>
            <w:tcW w:w="7756" w:type="dxa"/>
            <w:gridSpan w:val="5"/>
            <w:tcBorders>
              <w:top w:val="single" w:sz="48" w:space="0" w:color="8064A2" w:themeColor="accent4"/>
              <w:left w:val="single" w:sz="48" w:space="0" w:color="8064A2" w:themeColor="accent4"/>
              <w:bottom w:val="single" w:sz="48" w:space="0" w:color="8064A2" w:themeColor="accent4"/>
              <w:right w:val="single" w:sz="48" w:space="0" w:color="8064A2" w:themeColor="accent4"/>
            </w:tcBorders>
            <w:shd w:val="clear" w:color="auto" w:fill="8064A2" w:themeFill="accent4"/>
          </w:tcPr>
          <w:p w:rsidR="00D37B97" w:rsidRPr="007F74B1" w:rsidRDefault="00D37B97">
            <w:pPr>
              <w:rPr>
                <w:lang w:val="en-US"/>
              </w:rPr>
            </w:pPr>
            <w:r>
              <w:rPr>
                <w:lang w:val="en-US"/>
              </w:rPr>
              <w:lastRenderedPageBreak/>
              <w:t>Complex table (less accessible)</w:t>
            </w:r>
          </w:p>
          <w:tbl>
            <w:tblPr>
              <w:tblW w:w="0" w:type="auto"/>
              <w:tblInd w:w="192" w:type="dxa"/>
              <w:tblBorders>
                <w:top w:val="single" w:sz="48" w:space="0" w:color="8064A2" w:themeColor="accent4"/>
                <w:left w:val="single" w:sz="48" w:space="0" w:color="8064A2" w:themeColor="accent4"/>
                <w:bottom w:val="single" w:sz="48" w:space="0" w:color="8064A2" w:themeColor="accent4"/>
                <w:right w:val="single" w:sz="48" w:space="0" w:color="8064A2" w:themeColor="accent4"/>
                <w:insideH w:val="single" w:sz="48" w:space="0" w:color="8064A2" w:themeColor="accent4"/>
                <w:insideV w:val="single" w:sz="48" w:space="0" w:color="8064A2" w:themeColor="accent4"/>
              </w:tblBorders>
              <w:tblLook w:val="0000" w:firstRow="0" w:lastRow="0" w:firstColumn="0" w:lastColumn="0" w:noHBand="0" w:noVBand="0"/>
            </w:tblPr>
            <w:tblGrid>
              <w:gridCol w:w="2252"/>
            </w:tblGrid>
            <w:tr w:rsidR="00D37B97" w:rsidTr="00D37B97">
              <w:trPr>
                <w:trHeight w:val="291"/>
              </w:trPr>
              <w:tc>
                <w:tcPr>
                  <w:tcW w:w="2252" w:type="dxa"/>
                </w:tcPr>
                <w:p w:rsidR="00D37B97" w:rsidRPr="007F74B1" w:rsidRDefault="00D37B97" w:rsidP="007F74B1">
                  <w:pPr>
                    <w:ind w:left="0" w:firstLine="0"/>
                    <w:jc w:val="center"/>
                    <w:rPr>
                      <w:b/>
                      <w:lang w:val="en-US"/>
                    </w:rPr>
                  </w:pPr>
                  <w:r>
                    <w:rPr>
                      <w:b/>
                      <w:lang w:val="en-US"/>
                    </w:rPr>
                    <w:t>Class Schedule</w:t>
                  </w:r>
                </w:p>
              </w:tc>
            </w:tr>
          </w:tbl>
          <w:p w:rsidR="00D37B97" w:rsidRDefault="00D37B97" w:rsidP="00D37B97">
            <w:pPr>
              <w:ind w:left="0" w:firstLine="0"/>
              <w:rPr>
                <w:color w:val="FFFFFF" w:themeColor="background1"/>
                <w:lang w:val="en-US"/>
              </w:rPr>
            </w:pPr>
          </w:p>
        </w:tc>
      </w:tr>
      <w:tr w:rsidR="00D37B97"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625"/>
        </w:trPr>
        <w:tc>
          <w:tcPr>
            <w:tcW w:w="1186" w:type="dxa"/>
            <w:tcBorders>
              <w:top w:val="single" w:sz="48" w:space="0" w:color="8064A2" w:themeColor="accent4"/>
            </w:tcBorders>
            <w:shd w:val="clear" w:color="auto" w:fill="1F497D" w:themeFill="text2"/>
          </w:tcPr>
          <w:p w:rsidR="00591CDC" w:rsidRPr="00591CDC" w:rsidRDefault="00591CDC" w:rsidP="00D37B97">
            <w:pPr>
              <w:ind w:left="0" w:firstLine="0"/>
              <w:rPr>
                <w:lang w:val="en-US"/>
              </w:rPr>
            </w:pPr>
            <w:r w:rsidRPr="007F74B1">
              <w:rPr>
                <w:color w:val="FFFFFF" w:themeColor="background1"/>
                <w:lang w:val="en-US"/>
              </w:rPr>
              <w:t>LESSON</w:t>
            </w:r>
          </w:p>
        </w:tc>
        <w:tc>
          <w:tcPr>
            <w:tcW w:w="2486" w:type="dxa"/>
            <w:tcBorders>
              <w:top w:val="single" w:sz="48" w:space="0" w:color="8064A2" w:themeColor="accent4"/>
            </w:tcBorders>
            <w:shd w:val="clear" w:color="auto" w:fill="1F497D" w:themeFill="text2"/>
          </w:tcPr>
          <w:p w:rsidR="00591CDC" w:rsidRDefault="00591CDC" w:rsidP="00D37B97">
            <w:pPr>
              <w:ind w:left="0" w:firstLine="0"/>
              <w:rPr>
                <w:lang w:val="en-US"/>
              </w:rPr>
            </w:pPr>
            <w:r w:rsidRPr="007F74B1">
              <w:rPr>
                <w:color w:val="FFFFFF" w:themeColor="background1"/>
                <w:lang w:val="en-US"/>
              </w:rPr>
              <w:t>TOPIC</w:t>
            </w:r>
          </w:p>
        </w:tc>
        <w:tc>
          <w:tcPr>
            <w:tcW w:w="1837" w:type="dxa"/>
            <w:tcBorders>
              <w:top w:val="single" w:sz="48" w:space="0" w:color="8064A2" w:themeColor="accent4"/>
            </w:tcBorders>
            <w:shd w:val="clear" w:color="auto" w:fill="1F497D" w:themeFill="text2"/>
          </w:tcPr>
          <w:p w:rsidR="00591CDC" w:rsidRDefault="00591CDC" w:rsidP="00D37B97">
            <w:pPr>
              <w:ind w:left="0" w:firstLine="0"/>
              <w:rPr>
                <w:lang w:val="en-US"/>
              </w:rPr>
            </w:pPr>
            <w:r w:rsidRPr="007F74B1">
              <w:rPr>
                <w:color w:val="FFFFFF" w:themeColor="background1"/>
                <w:lang w:val="en-US"/>
              </w:rPr>
              <w:t>ASSIGNMENT</w:t>
            </w:r>
          </w:p>
        </w:tc>
        <w:tc>
          <w:tcPr>
            <w:tcW w:w="871" w:type="dxa"/>
            <w:tcBorders>
              <w:top w:val="single" w:sz="48" w:space="0" w:color="8064A2" w:themeColor="accent4"/>
            </w:tcBorders>
            <w:shd w:val="clear" w:color="auto" w:fill="1F497D" w:themeFill="text2"/>
          </w:tcPr>
          <w:p w:rsidR="00591CDC" w:rsidRDefault="00591CDC" w:rsidP="00D37B97">
            <w:pPr>
              <w:ind w:left="0" w:firstLine="0"/>
              <w:rPr>
                <w:lang w:val="en-US"/>
              </w:rPr>
            </w:pPr>
            <w:r w:rsidRPr="007F74B1">
              <w:rPr>
                <w:color w:val="FFFFFF" w:themeColor="background1"/>
                <w:lang w:val="en-US"/>
              </w:rPr>
              <w:t>Points</w:t>
            </w:r>
          </w:p>
        </w:tc>
        <w:tc>
          <w:tcPr>
            <w:tcW w:w="1376" w:type="dxa"/>
            <w:tcBorders>
              <w:top w:val="single" w:sz="48" w:space="0" w:color="8064A2" w:themeColor="accent4"/>
            </w:tcBorders>
            <w:shd w:val="clear" w:color="auto" w:fill="1F497D" w:themeFill="text2"/>
          </w:tcPr>
          <w:p w:rsidR="00591CDC" w:rsidRDefault="00591CDC" w:rsidP="00D37B97">
            <w:pPr>
              <w:ind w:left="0" w:firstLine="0"/>
              <w:rPr>
                <w:lang w:val="en-US"/>
              </w:rPr>
            </w:pPr>
            <w:r w:rsidRPr="007F74B1">
              <w:rPr>
                <w:color w:val="FFFFFF" w:themeColor="background1"/>
                <w:lang w:val="en-US"/>
              </w:rPr>
              <w:t>DUE</w:t>
            </w:r>
          </w:p>
        </w:tc>
      </w:tr>
      <w:tr w:rsidR="00D37B97" w:rsidTr="00D37B97">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vMerge w:val="restart"/>
            <w:shd w:val="clear" w:color="auto" w:fill="B8CCE4" w:themeFill="accent1" w:themeFillTint="66"/>
          </w:tcPr>
          <w:p w:rsidR="00591CDC" w:rsidRDefault="00591CDC" w:rsidP="00D37B97">
            <w:pPr>
              <w:ind w:left="0" w:firstLine="0"/>
              <w:rPr>
                <w:lang w:val="en-US"/>
              </w:rPr>
            </w:pPr>
            <w:r>
              <w:rPr>
                <w:lang w:val="en-US"/>
              </w:rPr>
              <w:t>1</w:t>
            </w:r>
          </w:p>
        </w:tc>
        <w:tc>
          <w:tcPr>
            <w:tcW w:w="2486" w:type="dxa"/>
            <w:vMerge w:val="restart"/>
            <w:shd w:val="clear" w:color="auto" w:fill="B8CCE4" w:themeFill="accent1" w:themeFillTint="66"/>
          </w:tcPr>
          <w:p w:rsidR="00591CDC" w:rsidRDefault="00591CDC" w:rsidP="00D37B97">
            <w:pPr>
              <w:ind w:left="0" w:firstLine="0"/>
              <w:rPr>
                <w:lang w:val="en-US"/>
              </w:rPr>
            </w:pPr>
            <w:r>
              <w:rPr>
                <w:lang w:val="en-US"/>
              </w:rPr>
              <w:t>What is Distance Learning?</w:t>
            </w:r>
          </w:p>
        </w:tc>
        <w:tc>
          <w:tcPr>
            <w:tcW w:w="1837" w:type="dxa"/>
            <w:shd w:val="clear" w:color="auto" w:fill="B8CCE4" w:themeFill="accent1" w:themeFillTint="66"/>
          </w:tcPr>
          <w:p w:rsidR="00591CDC" w:rsidRDefault="00591CDC" w:rsidP="00D37B97">
            <w:pPr>
              <w:ind w:left="0" w:firstLine="0"/>
              <w:rPr>
                <w:lang w:val="en-US"/>
              </w:rPr>
            </w:pPr>
            <w:r>
              <w:rPr>
                <w:lang w:val="en-US"/>
              </w:rPr>
              <w:t>Wiki #1</w:t>
            </w:r>
          </w:p>
        </w:tc>
        <w:tc>
          <w:tcPr>
            <w:tcW w:w="871" w:type="dxa"/>
            <w:shd w:val="clear" w:color="auto" w:fill="B8CCE4" w:themeFill="accent1" w:themeFillTint="66"/>
          </w:tcPr>
          <w:p w:rsidR="00591CDC" w:rsidRDefault="00591CDC" w:rsidP="00D37B97">
            <w:pPr>
              <w:ind w:left="0" w:firstLine="0"/>
              <w:rPr>
                <w:lang w:val="en-US"/>
              </w:rPr>
            </w:pPr>
            <w:r>
              <w:rPr>
                <w:lang w:val="en-US"/>
              </w:rPr>
              <w:t>10</w:t>
            </w:r>
          </w:p>
        </w:tc>
        <w:tc>
          <w:tcPr>
            <w:tcW w:w="1376" w:type="dxa"/>
            <w:shd w:val="clear" w:color="auto" w:fill="B8CCE4" w:themeFill="accent1" w:themeFillTint="66"/>
          </w:tcPr>
          <w:p w:rsidR="00591CDC" w:rsidRDefault="00591CDC" w:rsidP="00D37B97">
            <w:pPr>
              <w:ind w:left="0" w:firstLine="0"/>
              <w:rPr>
                <w:lang w:val="en-US"/>
              </w:rPr>
            </w:pPr>
            <w:r>
              <w:rPr>
                <w:lang w:val="en-US"/>
              </w:rPr>
              <w:t>March 10</w:t>
            </w:r>
          </w:p>
        </w:tc>
      </w:tr>
      <w:tr w:rsidR="00D37B97"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vMerge/>
            <w:shd w:val="clear" w:color="auto" w:fill="B8CCE4" w:themeFill="accent1" w:themeFillTint="66"/>
          </w:tcPr>
          <w:p w:rsidR="00591CDC" w:rsidRDefault="00591CDC" w:rsidP="00D37B97">
            <w:pPr>
              <w:ind w:left="0" w:firstLine="0"/>
              <w:rPr>
                <w:lang w:val="en-US"/>
              </w:rPr>
            </w:pPr>
          </w:p>
        </w:tc>
        <w:tc>
          <w:tcPr>
            <w:tcW w:w="2486" w:type="dxa"/>
            <w:vMerge/>
            <w:shd w:val="clear" w:color="auto" w:fill="B8CCE4" w:themeFill="accent1" w:themeFillTint="66"/>
          </w:tcPr>
          <w:p w:rsidR="00591CDC" w:rsidRDefault="00591CDC" w:rsidP="00D37B97">
            <w:pPr>
              <w:ind w:left="0" w:firstLine="0"/>
              <w:rPr>
                <w:lang w:val="en-US"/>
              </w:rPr>
            </w:pPr>
          </w:p>
        </w:tc>
        <w:tc>
          <w:tcPr>
            <w:tcW w:w="1837" w:type="dxa"/>
            <w:shd w:val="clear" w:color="auto" w:fill="DBE5F1" w:themeFill="accent1" w:themeFillTint="33"/>
          </w:tcPr>
          <w:p w:rsidR="00591CDC" w:rsidRDefault="00591CDC" w:rsidP="00D37B97">
            <w:pPr>
              <w:ind w:left="0" w:firstLine="0"/>
              <w:rPr>
                <w:lang w:val="en-US"/>
              </w:rPr>
            </w:pPr>
            <w:r>
              <w:rPr>
                <w:lang w:val="en-US"/>
              </w:rPr>
              <w:t>Presentation</w:t>
            </w:r>
          </w:p>
        </w:tc>
        <w:tc>
          <w:tcPr>
            <w:tcW w:w="871" w:type="dxa"/>
            <w:shd w:val="clear" w:color="auto" w:fill="DBE5F1" w:themeFill="accent1" w:themeFillTint="33"/>
          </w:tcPr>
          <w:p w:rsidR="00591CDC" w:rsidRDefault="00591CDC" w:rsidP="00D37B97">
            <w:pPr>
              <w:ind w:left="0" w:firstLine="0"/>
              <w:rPr>
                <w:lang w:val="en-US"/>
              </w:rPr>
            </w:pPr>
            <w:r>
              <w:rPr>
                <w:lang w:val="en-US"/>
              </w:rPr>
              <w:t>20</w:t>
            </w:r>
          </w:p>
        </w:tc>
        <w:tc>
          <w:tcPr>
            <w:tcW w:w="1376" w:type="dxa"/>
            <w:shd w:val="clear" w:color="auto" w:fill="DBE5F1" w:themeFill="accent1" w:themeFillTint="33"/>
          </w:tcPr>
          <w:p w:rsidR="00591CDC" w:rsidRDefault="00591CDC" w:rsidP="00D37B97">
            <w:pPr>
              <w:ind w:left="0" w:firstLine="0"/>
              <w:rPr>
                <w:lang w:val="en-US"/>
              </w:rPr>
            </w:pPr>
          </w:p>
        </w:tc>
      </w:tr>
      <w:tr w:rsidR="00E62FA9"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779"/>
        </w:trPr>
        <w:tc>
          <w:tcPr>
            <w:tcW w:w="1186" w:type="dxa"/>
            <w:shd w:val="clear" w:color="auto" w:fill="B8CCE4" w:themeFill="accent1" w:themeFillTint="66"/>
          </w:tcPr>
          <w:p w:rsidR="00591CDC" w:rsidRDefault="00591CDC" w:rsidP="00D37B97">
            <w:pPr>
              <w:ind w:left="0" w:firstLine="0"/>
              <w:rPr>
                <w:lang w:val="en-US"/>
              </w:rPr>
            </w:pPr>
            <w:r>
              <w:rPr>
                <w:lang w:val="en-US"/>
              </w:rPr>
              <w:t>2</w:t>
            </w:r>
          </w:p>
        </w:tc>
        <w:tc>
          <w:tcPr>
            <w:tcW w:w="2486" w:type="dxa"/>
            <w:shd w:val="clear" w:color="auto" w:fill="B8CCE4" w:themeFill="accent1" w:themeFillTint="66"/>
          </w:tcPr>
          <w:p w:rsidR="00591CDC" w:rsidRDefault="00591CDC" w:rsidP="00D37B97">
            <w:pPr>
              <w:ind w:left="0" w:firstLine="0"/>
              <w:rPr>
                <w:lang w:val="en-US"/>
              </w:rPr>
            </w:pPr>
            <w:r>
              <w:rPr>
                <w:lang w:val="en-US"/>
              </w:rPr>
              <w:t>History &amp; Theories</w:t>
            </w:r>
          </w:p>
        </w:tc>
        <w:tc>
          <w:tcPr>
            <w:tcW w:w="1837" w:type="dxa"/>
            <w:shd w:val="clear" w:color="auto" w:fill="B8CCE4" w:themeFill="accent1" w:themeFillTint="66"/>
          </w:tcPr>
          <w:p w:rsidR="00591CDC" w:rsidRDefault="00591CDC" w:rsidP="00D37B97">
            <w:pPr>
              <w:ind w:left="0" w:firstLine="0"/>
              <w:rPr>
                <w:lang w:val="en-US"/>
              </w:rPr>
            </w:pPr>
            <w:r>
              <w:rPr>
                <w:lang w:val="en-US"/>
              </w:rPr>
              <w:t>Brief Paper</w:t>
            </w:r>
          </w:p>
        </w:tc>
        <w:tc>
          <w:tcPr>
            <w:tcW w:w="871" w:type="dxa"/>
            <w:shd w:val="clear" w:color="auto" w:fill="B8CCE4" w:themeFill="accent1" w:themeFillTint="66"/>
          </w:tcPr>
          <w:p w:rsidR="00591CDC" w:rsidRDefault="00591CDC" w:rsidP="00D37B97">
            <w:pPr>
              <w:ind w:left="0" w:firstLine="0"/>
              <w:rPr>
                <w:lang w:val="en-US"/>
              </w:rPr>
            </w:pPr>
            <w:r>
              <w:rPr>
                <w:lang w:val="en-US"/>
              </w:rPr>
              <w:t>20</w:t>
            </w:r>
          </w:p>
        </w:tc>
        <w:tc>
          <w:tcPr>
            <w:tcW w:w="1376" w:type="dxa"/>
            <w:shd w:val="clear" w:color="auto" w:fill="B8CCE4" w:themeFill="accent1" w:themeFillTint="66"/>
          </w:tcPr>
          <w:p w:rsidR="00591CDC" w:rsidRDefault="00591CDC" w:rsidP="00D37B97">
            <w:pPr>
              <w:ind w:left="0" w:firstLine="0"/>
              <w:rPr>
                <w:lang w:val="en-US"/>
              </w:rPr>
            </w:pPr>
            <w:r>
              <w:rPr>
                <w:lang w:val="en-US"/>
              </w:rPr>
              <w:t>March 24</w:t>
            </w:r>
          </w:p>
        </w:tc>
      </w:tr>
      <w:tr w:rsidR="00591CDC"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7756" w:type="dxa"/>
            <w:gridSpan w:val="5"/>
            <w:shd w:val="clear" w:color="auto" w:fill="DBE5F1" w:themeFill="accent1" w:themeFillTint="33"/>
          </w:tcPr>
          <w:p w:rsidR="00591CDC" w:rsidRDefault="00591CDC" w:rsidP="007F74B1">
            <w:pPr>
              <w:ind w:left="0" w:firstLine="0"/>
              <w:jc w:val="center"/>
              <w:rPr>
                <w:lang w:val="en-US"/>
              </w:rPr>
            </w:pPr>
            <w:r>
              <w:rPr>
                <w:lang w:val="en-US"/>
              </w:rPr>
              <w:t>Spring Break</w:t>
            </w:r>
          </w:p>
        </w:tc>
      </w:tr>
      <w:tr w:rsidR="00D37B97" w:rsidTr="00D37B97">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vMerge w:val="restart"/>
            <w:shd w:val="clear" w:color="auto" w:fill="B8CCE4" w:themeFill="accent1" w:themeFillTint="66"/>
          </w:tcPr>
          <w:p w:rsidR="00591CDC" w:rsidRDefault="00591CDC" w:rsidP="00D37B97">
            <w:pPr>
              <w:ind w:left="0" w:firstLine="0"/>
              <w:rPr>
                <w:lang w:val="en-US"/>
              </w:rPr>
            </w:pPr>
            <w:r>
              <w:rPr>
                <w:lang w:val="en-US"/>
              </w:rPr>
              <w:t>3</w:t>
            </w:r>
          </w:p>
        </w:tc>
        <w:tc>
          <w:tcPr>
            <w:tcW w:w="2486" w:type="dxa"/>
            <w:vMerge w:val="restart"/>
            <w:shd w:val="clear" w:color="auto" w:fill="B8CCE4" w:themeFill="accent1" w:themeFillTint="66"/>
          </w:tcPr>
          <w:p w:rsidR="00591CDC" w:rsidRDefault="00591CDC" w:rsidP="00D37B97">
            <w:pPr>
              <w:ind w:left="0" w:firstLine="0"/>
              <w:rPr>
                <w:lang w:val="en-US"/>
              </w:rPr>
            </w:pPr>
            <w:r>
              <w:rPr>
                <w:lang w:val="en-US"/>
              </w:rPr>
              <w:t>Distance Learners</w:t>
            </w:r>
          </w:p>
        </w:tc>
        <w:tc>
          <w:tcPr>
            <w:tcW w:w="1837" w:type="dxa"/>
            <w:shd w:val="clear" w:color="auto" w:fill="B8CCE4" w:themeFill="accent1" w:themeFillTint="66"/>
          </w:tcPr>
          <w:p w:rsidR="00591CDC" w:rsidRDefault="00591CDC" w:rsidP="00D37B97">
            <w:pPr>
              <w:ind w:left="0" w:firstLine="0"/>
              <w:rPr>
                <w:lang w:val="en-US"/>
              </w:rPr>
            </w:pPr>
            <w:r>
              <w:rPr>
                <w:lang w:val="en-US"/>
              </w:rPr>
              <w:t>Discussion #1</w:t>
            </w:r>
          </w:p>
        </w:tc>
        <w:tc>
          <w:tcPr>
            <w:tcW w:w="871" w:type="dxa"/>
            <w:shd w:val="clear" w:color="auto" w:fill="B8CCE4" w:themeFill="accent1" w:themeFillTint="66"/>
          </w:tcPr>
          <w:p w:rsidR="00591CDC" w:rsidRDefault="00591CDC" w:rsidP="00D37B97">
            <w:pPr>
              <w:ind w:left="0" w:firstLine="0"/>
              <w:rPr>
                <w:lang w:val="en-US"/>
              </w:rPr>
            </w:pPr>
            <w:r>
              <w:rPr>
                <w:lang w:val="en-US"/>
              </w:rPr>
              <w:t>10</w:t>
            </w:r>
          </w:p>
        </w:tc>
        <w:tc>
          <w:tcPr>
            <w:tcW w:w="1376" w:type="dxa"/>
            <w:shd w:val="clear" w:color="auto" w:fill="B8CCE4" w:themeFill="accent1" w:themeFillTint="66"/>
          </w:tcPr>
          <w:p w:rsidR="00591CDC" w:rsidRDefault="00591CDC" w:rsidP="00D37B97">
            <w:pPr>
              <w:ind w:left="0" w:firstLine="0"/>
              <w:rPr>
                <w:lang w:val="en-US"/>
              </w:rPr>
            </w:pPr>
            <w:r>
              <w:rPr>
                <w:lang w:val="en-US"/>
              </w:rPr>
              <w:t>April 7</w:t>
            </w:r>
          </w:p>
        </w:tc>
      </w:tr>
      <w:tr w:rsidR="00D37B97"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vMerge/>
            <w:shd w:val="clear" w:color="auto" w:fill="B8CCE4" w:themeFill="accent1" w:themeFillTint="66"/>
          </w:tcPr>
          <w:p w:rsidR="00591CDC" w:rsidRDefault="00591CDC" w:rsidP="00D37B97">
            <w:pPr>
              <w:ind w:left="0" w:firstLine="0"/>
              <w:rPr>
                <w:lang w:val="en-US"/>
              </w:rPr>
            </w:pPr>
          </w:p>
        </w:tc>
        <w:tc>
          <w:tcPr>
            <w:tcW w:w="2486" w:type="dxa"/>
            <w:vMerge/>
            <w:shd w:val="clear" w:color="auto" w:fill="B8CCE4" w:themeFill="accent1" w:themeFillTint="66"/>
          </w:tcPr>
          <w:p w:rsidR="00591CDC" w:rsidRDefault="00591CDC" w:rsidP="00D37B97">
            <w:pPr>
              <w:ind w:left="0" w:firstLine="0"/>
              <w:rPr>
                <w:lang w:val="en-US"/>
              </w:rPr>
            </w:pPr>
          </w:p>
        </w:tc>
        <w:tc>
          <w:tcPr>
            <w:tcW w:w="1837" w:type="dxa"/>
            <w:shd w:val="clear" w:color="auto" w:fill="DBE5F1" w:themeFill="accent1" w:themeFillTint="33"/>
          </w:tcPr>
          <w:p w:rsidR="00591CDC" w:rsidRDefault="00591CDC" w:rsidP="00D37B97">
            <w:pPr>
              <w:ind w:left="0" w:firstLine="0"/>
              <w:rPr>
                <w:lang w:val="en-US"/>
              </w:rPr>
            </w:pPr>
            <w:r>
              <w:rPr>
                <w:lang w:val="en-US"/>
              </w:rPr>
              <w:t>Group Project</w:t>
            </w:r>
          </w:p>
        </w:tc>
        <w:tc>
          <w:tcPr>
            <w:tcW w:w="871" w:type="dxa"/>
            <w:shd w:val="clear" w:color="auto" w:fill="DBE5F1" w:themeFill="accent1" w:themeFillTint="33"/>
          </w:tcPr>
          <w:p w:rsidR="00591CDC" w:rsidRDefault="00591CDC" w:rsidP="00D37B97">
            <w:pPr>
              <w:ind w:left="0" w:firstLine="0"/>
              <w:rPr>
                <w:lang w:val="en-US"/>
              </w:rPr>
            </w:pPr>
            <w:r>
              <w:rPr>
                <w:lang w:val="en-US"/>
              </w:rPr>
              <w:t>50</w:t>
            </w:r>
          </w:p>
        </w:tc>
        <w:tc>
          <w:tcPr>
            <w:tcW w:w="1376" w:type="dxa"/>
            <w:shd w:val="clear" w:color="auto" w:fill="DBE5F1" w:themeFill="accent1" w:themeFillTint="33"/>
          </w:tcPr>
          <w:p w:rsidR="00591CDC" w:rsidRDefault="00591CDC" w:rsidP="00D37B97">
            <w:pPr>
              <w:ind w:left="0" w:firstLine="0"/>
              <w:rPr>
                <w:lang w:val="en-US"/>
              </w:rPr>
            </w:pPr>
            <w:r>
              <w:rPr>
                <w:lang w:val="en-US"/>
              </w:rPr>
              <w:t>April 14</w:t>
            </w:r>
          </w:p>
        </w:tc>
      </w:tr>
      <w:tr w:rsidR="00E62FA9"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shd w:val="clear" w:color="auto" w:fill="B8CCE4" w:themeFill="accent1" w:themeFillTint="66"/>
          </w:tcPr>
          <w:p w:rsidR="00591CDC" w:rsidRDefault="00591CDC" w:rsidP="00D37B97">
            <w:pPr>
              <w:ind w:left="0" w:firstLine="0"/>
              <w:rPr>
                <w:lang w:val="en-US"/>
              </w:rPr>
            </w:pPr>
            <w:r>
              <w:rPr>
                <w:lang w:val="en-US"/>
              </w:rPr>
              <w:t>4</w:t>
            </w:r>
          </w:p>
        </w:tc>
        <w:tc>
          <w:tcPr>
            <w:tcW w:w="2486" w:type="dxa"/>
            <w:shd w:val="clear" w:color="auto" w:fill="B8CCE4" w:themeFill="accent1" w:themeFillTint="66"/>
          </w:tcPr>
          <w:p w:rsidR="00591CDC" w:rsidRDefault="00591CDC" w:rsidP="00D37B97">
            <w:pPr>
              <w:ind w:left="0" w:firstLine="0"/>
              <w:rPr>
                <w:lang w:val="en-US"/>
              </w:rPr>
            </w:pPr>
            <w:r>
              <w:rPr>
                <w:lang w:val="en-US"/>
              </w:rPr>
              <w:t>Media Selection</w:t>
            </w:r>
          </w:p>
        </w:tc>
        <w:tc>
          <w:tcPr>
            <w:tcW w:w="1837" w:type="dxa"/>
            <w:shd w:val="clear" w:color="auto" w:fill="B8CCE4" w:themeFill="accent1" w:themeFillTint="66"/>
          </w:tcPr>
          <w:p w:rsidR="00591CDC" w:rsidRDefault="00591CDC" w:rsidP="00D37B97">
            <w:pPr>
              <w:ind w:left="0" w:firstLine="0"/>
              <w:rPr>
                <w:lang w:val="en-US"/>
              </w:rPr>
            </w:pPr>
            <w:r>
              <w:rPr>
                <w:lang w:val="en-US"/>
              </w:rPr>
              <w:t>Blog #1</w:t>
            </w:r>
          </w:p>
        </w:tc>
        <w:tc>
          <w:tcPr>
            <w:tcW w:w="871" w:type="dxa"/>
            <w:shd w:val="clear" w:color="auto" w:fill="B8CCE4" w:themeFill="accent1" w:themeFillTint="66"/>
          </w:tcPr>
          <w:p w:rsidR="00591CDC" w:rsidRDefault="00591CDC" w:rsidP="00D37B97">
            <w:pPr>
              <w:ind w:left="0" w:firstLine="0"/>
              <w:rPr>
                <w:lang w:val="en-US"/>
              </w:rPr>
            </w:pPr>
            <w:r>
              <w:rPr>
                <w:lang w:val="en-US"/>
              </w:rPr>
              <w:t>10</w:t>
            </w:r>
          </w:p>
        </w:tc>
        <w:tc>
          <w:tcPr>
            <w:tcW w:w="1376" w:type="dxa"/>
            <w:shd w:val="clear" w:color="auto" w:fill="B8CCE4" w:themeFill="accent1" w:themeFillTint="66"/>
          </w:tcPr>
          <w:p w:rsidR="00591CDC" w:rsidRDefault="00591CDC" w:rsidP="00D37B97">
            <w:pPr>
              <w:ind w:left="0" w:firstLine="0"/>
              <w:rPr>
                <w:lang w:val="en-US"/>
              </w:rPr>
            </w:pPr>
            <w:r>
              <w:rPr>
                <w:lang w:val="en-US"/>
              </w:rPr>
              <w:t>April 21</w:t>
            </w:r>
          </w:p>
        </w:tc>
      </w:tr>
    </w:tbl>
    <w:p w:rsidR="00A72DB8" w:rsidRDefault="00A72DB8" w:rsidP="00A72DB8">
      <w:pPr>
        <w:rPr>
          <w:lang w:val="en-US"/>
        </w:rPr>
        <w:sectPr w:rsidR="00A72DB8">
          <w:headerReference w:type="default" r:id="rId19"/>
          <w:footerReference w:type="default" r:id="rId20"/>
          <w:pgSz w:w="11906" w:h="16838"/>
          <w:pgMar w:top="1440" w:right="1800" w:bottom="1440" w:left="1800" w:header="708" w:footer="708" w:gutter="0"/>
          <w:cols w:space="708"/>
          <w:docGrid w:linePitch="360"/>
        </w:sectPr>
      </w:pPr>
    </w:p>
    <w:p w:rsidR="00A72DB8" w:rsidRDefault="00A72DB8" w:rsidP="007F74B1">
      <w:pPr>
        <w:pStyle w:val="1"/>
        <w:rPr>
          <w:lang w:val="en-US"/>
        </w:rPr>
      </w:pPr>
      <w:bookmarkStart w:id="17" w:name="_Toc509503807"/>
      <w:r>
        <w:rPr>
          <w:lang w:val="en-US"/>
        </w:rPr>
        <w:lastRenderedPageBreak/>
        <w:t>Biology</w:t>
      </w:r>
      <w:bookmarkEnd w:id="17"/>
    </w:p>
    <w:p w:rsidR="00A72DB8" w:rsidRPr="00A72DB8" w:rsidRDefault="00527418" w:rsidP="00A72DB8">
      <w:pPr>
        <w:rPr>
          <w:lang w:val="en-US"/>
        </w:rPr>
      </w:pPr>
      <w:r>
        <w:rPr>
          <w:noProof/>
          <w:lang w:eastAsia="el-GR"/>
        </w:rPr>
        <w:drawing>
          <wp:anchor distT="0" distB="0" distL="114300" distR="114300" simplePos="0" relativeHeight="251658240" behindDoc="1" locked="0" layoutInCell="1" allowOverlap="1" wp14:anchorId="751C4D49" wp14:editId="59CDD57D">
            <wp:simplePos x="0" y="0"/>
            <wp:positionH relativeFrom="column">
              <wp:posOffset>294640</wp:posOffset>
            </wp:positionH>
            <wp:positionV relativeFrom="paragraph">
              <wp:posOffset>17780</wp:posOffset>
            </wp:positionV>
            <wp:extent cx="1915160" cy="1376680"/>
            <wp:effectExtent l="0" t="0" r="889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21">
                      <a:extLst>
                        <a:ext uri="{28A0092B-C50C-407E-A947-70E740481C1C}">
                          <a14:useLocalDpi xmlns:a14="http://schemas.microsoft.com/office/drawing/2010/main" val="0"/>
                        </a:ext>
                      </a:extLst>
                    </a:blip>
                    <a:stretch>
                      <a:fillRect/>
                    </a:stretch>
                  </pic:blipFill>
                  <pic:spPr>
                    <a:xfrm>
                      <a:off x="0" y="0"/>
                      <a:ext cx="1915160" cy="1376680"/>
                    </a:xfrm>
                    <a:prstGeom prst="rect">
                      <a:avLst/>
                    </a:prstGeom>
                  </pic:spPr>
                </pic:pic>
              </a:graphicData>
            </a:graphic>
            <wp14:sizeRelH relativeFrom="page">
              <wp14:pctWidth>0</wp14:pctWidth>
            </wp14:sizeRelH>
            <wp14:sizeRelV relativeFrom="page">
              <wp14:pctHeight>0</wp14:pctHeight>
            </wp14:sizeRelV>
          </wp:anchor>
        </w:drawing>
      </w:r>
      <w:r w:rsidR="00A72DB8" w:rsidRPr="00A72DB8">
        <w:rPr>
          <w:lang w:val="en-US"/>
        </w:rPr>
        <w:t>Biology is the natural science that involves the study of life and living organisms, including their physical structure, chemical composition, function, development and evolution. Modern biology is a vast field, composed of many branches. Despite the broad scope and the complexity of the science, there are certain unifying concepts that consolidate it into a single, coherent field. Biology recognizes the cell as the basic unit of life, genes as the basic unit of heredity, and evolution as the engine that propels the creation of new species. Living organisms are open systems that survive by transforming energy and decreasing their local entropy to maintain a stable and vital condition defined as homeostasis. See glossary of biology.</w:t>
      </w:r>
    </w:p>
    <w:p w:rsidR="00A72DB8" w:rsidRPr="00A72DB8" w:rsidRDefault="00A72DB8" w:rsidP="00A72DB8">
      <w:pPr>
        <w:rPr>
          <w:lang w:val="en-US"/>
        </w:rPr>
      </w:pPr>
    </w:p>
    <w:p w:rsidR="00A72DB8" w:rsidRDefault="00A72DB8" w:rsidP="007F74B1">
      <w:pPr>
        <w:pStyle w:val="2"/>
        <w:rPr>
          <w:lang w:val="en-US"/>
        </w:rPr>
      </w:pPr>
      <w:bookmarkStart w:id="18" w:name="_Toc509503808"/>
      <w:r>
        <w:rPr>
          <w:lang w:val="en-US"/>
        </w:rPr>
        <w:t>Sub-disciplines of biology</w:t>
      </w:r>
      <w:bookmarkEnd w:id="18"/>
    </w:p>
    <w:p w:rsidR="00A72DB8" w:rsidRDefault="00A72DB8" w:rsidP="00A72DB8">
      <w:pPr>
        <w:rPr>
          <w:lang w:val="en-US"/>
        </w:rPr>
        <w:sectPr w:rsidR="00A72DB8">
          <w:headerReference w:type="default" r:id="rId22"/>
          <w:footerReference w:type="default" r:id="rId23"/>
          <w:pgSz w:w="11906" w:h="16838"/>
          <w:pgMar w:top="1440" w:right="1800" w:bottom="1440" w:left="1800" w:header="708" w:footer="708" w:gutter="0"/>
          <w:cols w:space="708"/>
          <w:docGrid w:linePitch="360"/>
        </w:sectPr>
      </w:pPr>
      <w:r w:rsidRPr="00A72DB8">
        <w:rPr>
          <w:lang w:val="en-US"/>
        </w:rPr>
        <w:t>Sub-disciplines of biology are defined by the scale at which life is studied, the kinds of organisms studied, and the methods used to study them: biochemistry examines the rudimentary chemistry of life; molecular biology studies the complex interactions among biological molecules; cellular biology examines the basic building-block of all life, the cell; physiology examines the physical and chemical functions of tissues, organs, and organ systems; ecology examines how organisms interact in their environment; and evolutionary biology examines the processes that produced the diversity of life.</w:t>
      </w:r>
      <w:r>
        <w:rPr>
          <w:lang w:val="en-US"/>
        </w:rPr>
        <w:t xml:space="preserve"> </w:t>
      </w:r>
    </w:p>
    <w:p w:rsidR="00A72DB8" w:rsidRDefault="00A72DB8" w:rsidP="007F74B1">
      <w:pPr>
        <w:pStyle w:val="1"/>
        <w:rPr>
          <w:lang w:val="en-US"/>
        </w:rPr>
      </w:pPr>
      <w:bookmarkStart w:id="19" w:name="_Toc509503809"/>
      <w:r>
        <w:rPr>
          <w:lang w:val="en-US"/>
        </w:rPr>
        <w:lastRenderedPageBreak/>
        <w:t>Biodiversity</w:t>
      </w:r>
      <w:bookmarkEnd w:id="19"/>
    </w:p>
    <w:p w:rsidR="00A72DB8" w:rsidRPr="00A72DB8" w:rsidRDefault="00A72DB8" w:rsidP="00A72DB8">
      <w:pPr>
        <w:rPr>
          <w:lang w:val="en-US"/>
        </w:rPr>
      </w:pPr>
      <w:r w:rsidRPr="00A72DB8">
        <w:rPr>
          <w:lang w:val="en-US"/>
        </w:rPr>
        <w:t xml:space="preserve">Biodiversity, a portmanteau of "bio" (life) and "diversity", generally refers to the variety and variability of life on Earth. According to the United Nations Environment </w:t>
      </w:r>
      <w:proofErr w:type="spellStart"/>
      <w:r w:rsidRPr="00A72DB8">
        <w:rPr>
          <w:lang w:val="en-US"/>
        </w:rPr>
        <w:t>Programme</w:t>
      </w:r>
      <w:proofErr w:type="spellEnd"/>
      <w:r w:rsidRPr="00A72DB8">
        <w:rPr>
          <w:lang w:val="en-US"/>
        </w:rPr>
        <w:t xml:space="preserve"> (UNEP), biodiversity typically measures variation at the genetic, the species, and the ecosystem level. Terrestrial biodiversity tends to be greater near the equator, which seems to be the result of the warm climate and high primary productivity. Biodiversity is not distributed evenly on Earth, and is richest in the tropics. These tropical forest ecosystems cover less than 10 percent of earth's surface, and contain about 90 percent of the world's species. Marine biodiversity tends to be highest along coasts in the Western Pacific, where sea surface temperature is highest, and in the mid-latitudinal band in all oceans. There are latitudinal gradients in species diversity. Biodiversity generally tends to cluster in hotspots, and has been increasing through time, but will be likely to slow in the future.</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Rapid environmental changes typically cause mass extinctions. More than 99.9 percent of all species that ever lived on Earth, amounting to over five billion species, are estimated to be extinct. Estimates on the number of Earth's current species range from 10 million to 14 million, of which about 1.2 million have been documented and over 86 percent have not yet been described. More recently, in May 2016, scientists reported that 1 trillion species are estimated to be on Earth currently with only one-thousandth of one percent described. The total amount of related DNA base pairs on Earth is estimated at 5.0 x 1037 and weighs 50 billion </w:t>
      </w:r>
      <w:proofErr w:type="spellStart"/>
      <w:r w:rsidRPr="00A72DB8">
        <w:rPr>
          <w:lang w:val="en-US"/>
        </w:rPr>
        <w:t>tonnes</w:t>
      </w:r>
      <w:proofErr w:type="spellEnd"/>
      <w:r w:rsidRPr="00A72DB8">
        <w:rPr>
          <w:lang w:val="en-US"/>
        </w:rPr>
        <w:t xml:space="preserve">. In comparison, the total mass of the biosphere has been estimated to be as much as 4 </w:t>
      </w:r>
      <w:proofErr w:type="spellStart"/>
      <w:r w:rsidRPr="00A72DB8">
        <w:rPr>
          <w:lang w:val="en-US"/>
        </w:rPr>
        <w:t>TtC</w:t>
      </w:r>
      <w:proofErr w:type="spellEnd"/>
      <w:r w:rsidRPr="00A72DB8">
        <w:rPr>
          <w:lang w:val="en-US"/>
        </w:rPr>
        <w:t xml:space="preserve"> (trillion tons of carbon). In July 2016, scientists reported identifying a set of 355 genes from the Last Universal Common Ancestor (LUCA) of all organisms living on Earth.</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The age of the Earth is about 4.54 billion years. The earliest undisputed evidence of life on Earth dates at least from 3.5 billion years ago, during the </w:t>
      </w:r>
      <w:proofErr w:type="spellStart"/>
      <w:r w:rsidRPr="00A72DB8">
        <w:rPr>
          <w:lang w:val="en-US"/>
        </w:rPr>
        <w:t>Eoarchean</w:t>
      </w:r>
      <w:proofErr w:type="spellEnd"/>
      <w:r w:rsidRPr="00A72DB8">
        <w:rPr>
          <w:lang w:val="en-US"/>
        </w:rPr>
        <w:t xml:space="preserve"> Era after a geological crust started to solidify following the earlier molten Hadean Eon. There are microbial mat fossils found in 3.48 billion-year-old sandstone discovered in Western Australia. Other early physical evidence of a biogenic substance is graphite in 3.7 billion-year-old meta-sedimentary rocks discovered in Western Greenland. More recently, in 2015, "remains of biotic life" were found in 4.1 billion-year-old rocks in Western Australia. According to one of the researchers, "If life arose relatively quickly on </w:t>
      </w:r>
      <w:proofErr w:type="gramStart"/>
      <w:r w:rsidRPr="00A72DB8">
        <w:rPr>
          <w:lang w:val="en-US"/>
        </w:rPr>
        <w:t>Earth ..</w:t>
      </w:r>
      <w:proofErr w:type="gramEnd"/>
      <w:r w:rsidRPr="00A72DB8">
        <w:rPr>
          <w:lang w:val="en-US"/>
        </w:rPr>
        <w:t xml:space="preserve"> </w:t>
      </w:r>
      <w:proofErr w:type="gramStart"/>
      <w:r w:rsidRPr="00A72DB8">
        <w:rPr>
          <w:lang w:val="en-US"/>
        </w:rPr>
        <w:t>then</w:t>
      </w:r>
      <w:proofErr w:type="gramEnd"/>
      <w:r w:rsidRPr="00A72DB8">
        <w:rPr>
          <w:lang w:val="en-US"/>
        </w:rPr>
        <w:t xml:space="preserve"> it could be common in the universe."</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Since life began on Earth, five major mass extinctions and several minor events have led to large and sudden drops in biodiversity. The Phanerozoic eon (the last 540 million years) marked a rapid growth in biodiversity via the Cambrian explosion—a period during which the majority of multicellular phyla first appeared. The next 400 million years included repeated, massive biodiversity losses classified as mass extinction events. In the Carboniferous, rainforest collapse led to a great loss of plant and animal </w:t>
      </w:r>
      <w:proofErr w:type="spellStart"/>
      <w:r w:rsidRPr="00A72DB8">
        <w:rPr>
          <w:lang w:val="en-US"/>
        </w:rPr>
        <w:t>life.The</w:t>
      </w:r>
      <w:proofErr w:type="spellEnd"/>
      <w:r w:rsidRPr="00A72DB8">
        <w:rPr>
          <w:lang w:val="en-US"/>
        </w:rPr>
        <w:t xml:space="preserve"> Permian–Triassic extinction event, 251 million years ago, was the worst; vertebrate recovery took 30 million years</w:t>
      </w:r>
      <w:proofErr w:type="gramStart"/>
      <w:r w:rsidRPr="00A72DB8">
        <w:rPr>
          <w:lang w:val="en-US"/>
        </w:rPr>
        <w:t>.[</w:t>
      </w:r>
      <w:proofErr w:type="gramEnd"/>
      <w:r w:rsidRPr="00A72DB8">
        <w:rPr>
          <w:lang w:val="en-US"/>
        </w:rPr>
        <w:t>36] The most recent, the Cretaceous–Paleogene extinction event, occurred 65 million years ago and has often attracted more attention than others because it resulted in the extinction of the dinosaurs.</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The period since the emergence of humans has displayed an ongoing biodiversity reduction and an accompanying loss of genetic diversity. Named the Holocene extinction, the reduction is caused primarily by human impacts, particularly habitat </w:t>
      </w:r>
      <w:proofErr w:type="spellStart"/>
      <w:proofErr w:type="gramStart"/>
      <w:r w:rsidRPr="00A72DB8">
        <w:rPr>
          <w:lang w:val="en-US"/>
        </w:rPr>
        <w:t>destruction.Conversely</w:t>
      </w:r>
      <w:proofErr w:type="spellEnd"/>
      <w:r w:rsidRPr="00A72DB8">
        <w:rPr>
          <w:lang w:val="en-US"/>
        </w:rPr>
        <w:t>,</w:t>
      </w:r>
      <w:proofErr w:type="gramEnd"/>
      <w:r w:rsidRPr="00A72DB8">
        <w:rPr>
          <w:lang w:val="en-US"/>
        </w:rPr>
        <w:t xml:space="preserve"> biodiversity positively impacts human health in a number of ways, although a few negative effects are studied.</w:t>
      </w:r>
    </w:p>
    <w:p w:rsidR="00A72DB8" w:rsidRPr="00A72DB8" w:rsidRDefault="00A72DB8" w:rsidP="00A72DB8">
      <w:pPr>
        <w:rPr>
          <w:lang w:val="en-US"/>
        </w:rPr>
      </w:pPr>
    </w:p>
    <w:p w:rsidR="00527418" w:rsidRDefault="00A72DB8" w:rsidP="00A72DB8">
      <w:pPr>
        <w:rPr>
          <w:lang w:val="en-US"/>
        </w:rPr>
        <w:sectPr w:rsidR="00527418">
          <w:headerReference w:type="default" r:id="rId24"/>
          <w:footerReference w:type="default" r:id="rId25"/>
          <w:pgSz w:w="11906" w:h="16838"/>
          <w:pgMar w:top="1440" w:right="1800" w:bottom="1440" w:left="1800" w:header="708" w:footer="708" w:gutter="0"/>
          <w:cols w:space="708"/>
          <w:docGrid w:linePitch="360"/>
        </w:sectPr>
      </w:pPr>
      <w:r w:rsidRPr="00A72DB8">
        <w:rPr>
          <w:lang w:val="en-US"/>
        </w:rPr>
        <w:t>The United Nations designated 2011–2020 as the United Nations Decade on Biodiversity.</w:t>
      </w:r>
      <w:r w:rsidR="00527418">
        <w:rPr>
          <w:lang w:val="en-US"/>
        </w:rPr>
        <w:t xml:space="preserve">  </w:t>
      </w:r>
    </w:p>
    <w:p w:rsidR="00527418" w:rsidRPr="00EB5407" w:rsidRDefault="00527418" w:rsidP="007F74B1">
      <w:pPr>
        <w:pStyle w:val="1"/>
        <w:rPr>
          <w:lang w:val="en-US"/>
        </w:rPr>
      </w:pPr>
      <w:bookmarkStart w:id="20" w:name="_Toc509503810"/>
      <w:r>
        <w:lastRenderedPageBreak/>
        <w:t>Η</w:t>
      </w:r>
      <w:r w:rsidRPr="00EB5407">
        <w:rPr>
          <w:lang w:val="en-US"/>
        </w:rPr>
        <w:t xml:space="preserve"> </w:t>
      </w:r>
      <w:r>
        <w:t>οικογένειά</w:t>
      </w:r>
      <w:r w:rsidRPr="00EB5407">
        <w:rPr>
          <w:lang w:val="en-US"/>
        </w:rPr>
        <w:t xml:space="preserve"> </w:t>
      </w:r>
      <w:r>
        <w:t>μου</w:t>
      </w:r>
      <w:bookmarkEnd w:id="20"/>
    </w:p>
    <w:p w:rsidR="004C5A80" w:rsidRPr="00F2409C" w:rsidRDefault="00F2409C">
      <w:r w:rsidRPr="00F2409C">
        <w:rPr>
          <w:noProof/>
          <w:lang w:eastAsia="el-GR"/>
        </w:rPr>
        <w:drawing>
          <wp:inline distT="0" distB="0" distL="0" distR="0" wp14:anchorId="214119F9" wp14:editId="598E3615">
            <wp:extent cx="5274310" cy="3076575"/>
            <wp:effectExtent l="76200" t="0" r="9779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r>
        <w:rPr>
          <w:noProof/>
          <w:lang w:eastAsia="el-GR"/>
        </w:rPr>
        <mc:AlternateContent>
          <mc:Choice Requires="wps">
            <w:drawing>
              <wp:anchor distT="0" distB="0" distL="114300" distR="114300" simplePos="0" relativeHeight="251660288" behindDoc="0" locked="0" layoutInCell="1" allowOverlap="1" wp14:anchorId="7383EC41" wp14:editId="270B7D44">
                <wp:simplePos x="0" y="0"/>
                <wp:positionH relativeFrom="column">
                  <wp:posOffset>4715540</wp:posOffset>
                </wp:positionH>
                <wp:positionV relativeFrom="paragraph">
                  <wp:posOffset>998914</wp:posOffset>
                </wp:positionV>
                <wp:extent cx="0" cy="127000"/>
                <wp:effectExtent l="0" t="0" r="19050" b="25400"/>
                <wp:wrapNone/>
                <wp:docPr id="7" name="Ευθεία γραμμή σύνδεσης 7"/>
                <wp:cNvGraphicFramePr/>
                <a:graphic xmlns:a="http://schemas.openxmlformats.org/drawingml/2006/main">
                  <a:graphicData uri="http://schemas.microsoft.com/office/word/2010/wordprocessingShape">
                    <wps:wsp>
                      <wps:cNvCnPr/>
                      <wps:spPr>
                        <a:xfrm>
                          <a:off x="0" y="0"/>
                          <a:ext cx="0" cy="127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Ευθεία γραμμή σύνδεσης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71.3pt,78.65pt" to="371.3pt,8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" strokecolor="#4579b8 [3044]"/>
            </w:pict>
          </mc:Fallback>
        </mc:AlternateContent>
      </w:r>
      <w:r w:rsidRPr="00F2409C">
        <w:rPr>
          <w:noProof/>
          <w:lang w:eastAsia="el-GR"/>
        </w:rPr>
        <mc:AlternateContent>
          <mc:Choice Requires="wps">
            <w:drawing>
              <wp:anchor distT="0" distB="0" distL="114300" distR="114300" simplePos="0" relativeHeight="251659264" behindDoc="0" locked="0" layoutInCell="1" allowOverlap="1" wp14:anchorId="7ED152B8" wp14:editId="3F5F65D0">
                <wp:simplePos x="0" y="0"/>
                <wp:positionH relativeFrom="column">
                  <wp:posOffset>2450805</wp:posOffset>
                </wp:positionH>
                <wp:positionV relativeFrom="paragraph">
                  <wp:posOffset>998914</wp:posOffset>
                </wp:positionV>
                <wp:extent cx="0" cy="127591"/>
                <wp:effectExtent l="0" t="0" r="19050" b="25400"/>
                <wp:wrapNone/>
                <wp:docPr id="4" name="Ευθεία γραμμή σύνδεσης 4"/>
                <wp:cNvGraphicFramePr/>
                <a:graphic xmlns:a="http://schemas.openxmlformats.org/drawingml/2006/main">
                  <a:graphicData uri="http://schemas.microsoft.com/office/word/2010/wordprocessingShape">
                    <wps:wsp>
                      <wps:cNvCnPr/>
                      <wps:spPr>
                        <a:xfrm>
                          <a:off x="0" y="0"/>
                          <a:ext cx="0" cy="1275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Ευθεία γραμμή σύνδεσης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3pt,78.65pt" to="193pt,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" strokecolor="#4579b8 [3044]"/>
            </w:pict>
          </mc:Fallback>
        </mc:AlternateContent>
      </w:r>
    </w:p>
    <w:p w:rsidR="002905CA" w:rsidRPr="00A72DB8" w:rsidRDefault="002905CA">
      <w:pPr>
        <w:rPr>
          <w:lang w:val="en-US"/>
        </w:rPr>
      </w:pPr>
    </w:p>
    <w:sectPr w:rsidR="002905CA" w:rsidRPr="00A72DB8">
      <w:headerReference w:type="default" r:id="rId31"/>
      <w:footerReference w:type="default" r:id="rId3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5EF" w:rsidRDefault="000905EF" w:rsidP="008A58D4">
      <w:pPr>
        <w:spacing w:after="0" w:line="240" w:lineRule="auto"/>
      </w:pPr>
      <w:r>
        <w:separator/>
      </w:r>
    </w:p>
  </w:endnote>
  <w:endnote w:type="continuationSeparator" w:id="0">
    <w:p w:rsidR="000905EF" w:rsidRDefault="000905EF" w:rsidP="008A5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819" w:rsidRDefault="007E0819">
    <w:pPr>
      <w:pStyle w:val="a5"/>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1</w:t>
    </w:r>
    <w:r>
      <w:rPr>
        <w:rFonts w:asciiTheme="majorHAnsi" w:hAnsiTheme="majorHAnsi"/>
        <w:noProof/>
      </w:rPr>
      <w:fldChar w:fldCharType="end"/>
    </w:r>
  </w:p>
  <w:p w:rsidR="007E0819" w:rsidRDefault="007E081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1</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3</w:t>
    </w:r>
    <w:r>
      <w:rPr>
        <w:rFonts w:asciiTheme="majorHAnsi" w:hAnsiTheme="majorHAnsi"/>
        <w:noProof/>
      </w:rPr>
      <w:fldChar w:fldCharType="end"/>
    </w:r>
  </w:p>
  <w:p w:rsidR="0001458A" w:rsidRDefault="0001458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1</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2</w:t>
    </w:r>
    <w:r>
      <w:rPr>
        <w:rFonts w:asciiTheme="majorHAnsi" w:hAnsiTheme="majorHAnsi"/>
        <w:noProof/>
      </w:rPr>
      <w:fldChar w:fldCharType="end"/>
    </w:r>
  </w:p>
  <w:p w:rsidR="0001458A" w:rsidRDefault="0001458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2</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5</w:t>
    </w:r>
    <w:r>
      <w:rPr>
        <w:rFonts w:asciiTheme="majorHAnsi" w:hAnsiTheme="majorHAnsi"/>
        <w:noProof/>
      </w:rPr>
      <w:fldChar w:fldCharType="end"/>
    </w:r>
  </w:p>
  <w:p w:rsidR="007477C8" w:rsidRDefault="007477C8">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2</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4</w:t>
    </w:r>
    <w:r>
      <w:rPr>
        <w:rFonts w:asciiTheme="majorHAnsi" w:hAnsiTheme="majorHAnsi"/>
        <w:noProof/>
      </w:rPr>
      <w:fldChar w:fldCharType="end"/>
    </w:r>
  </w:p>
  <w:p w:rsidR="007477C8" w:rsidRDefault="007477C8">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3</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7</w:t>
    </w:r>
    <w:r>
      <w:rPr>
        <w:rFonts w:asciiTheme="majorHAnsi" w:hAnsiTheme="majorHAnsi"/>
        <w:noProof/>
      </w:rPr>
      <w:fldChar w:fldCharType="end"/>
    </w:r>
  </w:p>
  <w:p w:rsidR="007477C8" w:rsidRDefault="007477C8">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4</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8</w:t>
    </w:r>
    <w:r>
      <w:rPr>
        <w:rFonts w:asciiTheme="majorHAnsi" w:hAnsiTheme="majorHAnsi"/>
        <w:noProof/>
      </w:rPr>
      <w:fldChar w:fldCharType="end"/>
    </w:r>
  </w:p>
  <w:p w:rsidR="007477C8" w:rsidRDefault="007477C8">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5</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10</w:t>
    </w:r>
    <w:r>
      <w:rPr>
        <w:rFonts w:asciiTheme="majorHAnsi" w:hAnsiTheme="majorHAnsi"/>
        <w:noProof/>
      </w:rPr>
      <w:fldChar w:fldCharType="end"/>
    </w:r>
  </w:p>
  <w:p w:rsidR="007477C8" w:rsidRDefault="007477C8">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18" w:rsidRDefault="00527418">
    <w:pPr>
      <w:pStyle w:val="a5"/>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11</w:t>
    </w:r>
    <w:r>
      <w:rPr>
        <w:rFonts w:asciiTheme="majorHAnsi" w:hAnsiTheme="majorHAnsi"/>
        <w:noProof/>
      </w:rPr>
      <w:fldChar w:fldCharType="end"/>
    </w:r>
  </w:p>
  <w:p w:rsidR="00527418" w:rsidRDefault="005274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5EF" w:rsidRDefault="000905EF" w:rsidP="008A58D4">
      <w:pPr>
        <w:spacing w:after="0" w:line="240" w:lineRule="auto"/>
      </w:pPr>
      <w:r>
        <w:separator/>
      </w:r>
    </w:p>
  </w:footnote>
  <w:footnote w:type="continuationSeparator" w:id="0">
    <w:p w:rsidR="000905EF" w:rsidRDefault="000905EF" w:rsidP="008A5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819" w:rsidRPr="007E0819" w:rsidRDefault="007E0819">
    <w:pPr>
      <w:pStyle w:val="a4"/>
    </w:pPr>
    <w:r>
      <w:t>Περιεχόμενα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4"/>
    </w:pPr>
    <w:r w:rsidRPr="0001458A">
      <w:t xml:space="preserve">1ο Λήμμα </w:t>
    </w:r>
    <w:proofErr w:type="spellStart"/>
    <w:r w:rsidRPr="0001458A">
      <w:t>Ecology</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1</w:t>
    </w:r>
    <w:r w:rsidRPr="007F74B1">
      <w:rPr>
        <w:vertAlign w:val="superscript"/>
      </w:rPr>
      <w:t>ο</w:t>
    </w:r>
    <w:r w:rsidRPr="00F76E41">
      <w:rPr>
        <w:lang w:val="en-US"/>
      </w:rPr>
      <w:t xml:space="preserve"> </w:t>
    </w:r>
    <w:proofErr w:type="spellStart"/>
    <w:r w:rsidRPr="00F76E41">
      <w:rPr>
        <w:lang w:val="en-US"/>
      </w:rPr>
      <w:t>Λήμμ</w:t>
    </w:r>
    <w:proofErr w:type="spellEnd"/>
    <w:r w:rsidRPr="00F76E41">
      <w:rPr>
        <w:lang w:val="en-US"/>
      </w:rPr>
      <w:t>α Ecology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7C8" w:rsidRPr="00266461" w:rsidRDefault="007477C8" w:rsidP="007477C8">
    <w:pPr>
      <w:pStyle w:val="a4"/>
      <w:rPr>
        <w:lang w:val="en-US"/>
      </w:rPr>
    </w:pPr>
    <w:r>
      <w:rPr>
        <w:lang w:val="en-US"/>
      </w:rPr>
      <w:t>2</w:t>
    </w:r>
    <w:r w:rsidRPr="00266461">
      <w:rPr>
        <w:vertAlign w:val="superscript"/>
      </w:rPr>
      <w:t>ο</w:t>
    </w:r>
    <w:r w:rsidRPr="00F76E41">
      <w:rPr>
        <w:lang w:val="en-US"/>
      </w:rPr>
      <w:t xml:space="preserve"> </w:t>
    </w:r>
    <w:proofErr w:type="spellStart"/>
    <w:r w:rsidRPr="00F76E41">
      <w:rPr>
        <w:lang w:val="en-US"/>
      </w:rPr>
      <w:t>Λήμμ</w:t>
    </w:r>
    <w:proofErr w:type="spellEnd"/>
    <w:r w:rsidRPr="00F76E41">
      <w:rPr>
        <w:lang w:val="en-US"/>
      </w:rPr>
      <w:t>α Eco</w:t>
    </w:r>
    <w:r>
      <w:rPr>
        <w:lang w:val="en-US"/>
      </w:rPr>
      <w:t>system</w:t>
    </w:r>
  </w:p>
  <w:p w:rsidR="007477C8" w:rsidRDefault="007477C8">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2</w:t>
    </w:r>
    <w:r w:rsidRPr="007F74B1">
      <w:rPr>
        <w:vertAlign w:val="superscript"/>
      </w:rPr>
      <w:t>ο</w:t>
    </w:r>
    <w:r w:rsidRPr="00F76E41">
      <w:rPr>
        <w:lang w:val="en-US"/>
      </w:rPr>
      <w:t xml:space="preserve"> </w:t>
    </w:r>
    <w:proofErr w:type="spellStart"/>
    <w:r w:rsidRPr="00F76E41">
      <w:rPr>
        <w:lang w:val="en-US"/>
      </w:rPr>
      <w:t>Λήμμ</w:t>
    </w:r>
    <w:proofErr w:type="spellEnd"/>
    <w:r w:rsidRPr="00F76E41">
      <w:rPr>
        <w:lang w:val="en-US"/>
      </w:rPr>
      <w:t>α Eco</w:t>
    </w:r>
    <w:r>
      <w:rPr>
        <w:lang w:val="en-US"/>
      </w:rPr>
      <w:t>system</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3</w:t>
    </w:r>
    <w:r w:rsidRPr="007F74B1">
      <w:rPr>
        <w:vertAlign w:val="superscript"/>
      </w:rPr>
      <w:t>ο</w:t>
    </w:r>
    <w:r>
      <w:t xml:space="preserve"> Λήμμα </w:t>
    </w:r>
    <w:proofErr w:type="spellStart"/>
    <w:r>
      <w:t>Environmentalism</w:t>
    </w:r>
    <w:proofErr w:type="spellEnd"/>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4</w:t>
    </w:r>
    <w:r w:rsidRPr="007F74B1">
      <w:rPr>
        <w:vertAlign w:val="superscript"/>
      </w:rPr>
      <w:t>ο</w:t>
    </w:r>
    <w:r w:rsidRPr="00F76E41">
      <w:t xml:space="preserve"> Λήμμα </w:t>
    </w:r>
    <w:r>
      <w:rPr>
        <w:lang w:val="en-US"/>
      </w:rPr>
      <w:t>Biology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5</w:t>
    </w:r>
    <w:r w:rsidRPr="007F74B1">
      <w:rPr>
        <w:vertAlign w:val="superscript"/>
      </w:rPr>
      <w:t>ο</w:t>
    </w:r>
    <w:r w:rsidRPr="00F76E41">
      <w:t xml:space="preserve"> Λήμμα </w:t>
    </w:r>
    <w:r>
      <w:rPr>
        <w:lang w:val="en-US"/>
      </w:rPr>
      <w:t>Biodiversity</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18" w:rsidRPr="007F74B1" w:rsidRDefault="00527418">
    <w:pPr>
      <w:pStyle w:val="a4"/>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69"/>
    <w:rsid w:val="0001458A"/>
    <w:rsid w:val="000905EF"/>
    <w:rsid w:val="000B133F"/>
    <w:rsid w:val="001D7FC9"/>
    <w:rsid w:val="001E2907"/>
    <w:rsid w:val="001F782E"/>
    <w:rsid w:val="002905CA"/>
    <w:rsid w:val="003626DE"/>
    <w:rsid w:val="00387B69"/>
    <w:rsid w:val="004C5A80"/>
    <w:rsid w:val="004E50AC"/>
    <w:rsid w:val="00527418"/>
    <w:rsid w:val="00591CDC"/>
    <w:rsid w:val="005A4356"/>
    <w:rsid w:val="00737F0A"/>
    <w:rsid w:val="007477C8"/>
    <w:rsid w:val="007978D7"/>
    <w:rsid w:val="007B7285"/>
    <w:rsid w:val="007E0819"/>
    <w:rsid w:val="007E144C"/>
    <w:rsid w:val="007F74B1"/>
    <w:rsid w:val="008A58D4"/>
    <w:rsid w:val="00984C36"/>
    <w:rsid w:val="009D5D2D"/>
    <w:rsid w:val="00A72DB8"/>
    <w:rsid w:val="00AA44F3"/>
    <w:rsid w:val="00AA763E"/>
    <w:rsid w:val="00D32251"/>
    <w:rsid w:val="00D37B97"/>
    <w:rsid w:val="00E62FA9"/>
    <w:rsid w:val="00EB5407"/>
    <w:rsid w:val="00EE73E2"/>
    <w:rsid w:val="00F15B6C"/>
    <w:rsid w:val="00F2409C"/>
    <w:rsid w:val="00F32D1B"/>
    <w:rsid w:val="00F40D83"/>
    <w:rsid w:val="00F76E4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251"/>
    <w:pPr>
      <w:spacing w:after="240" w:line="312" w:lineRule="auto"/>
      <w:ind w:left="709" w:firstLine="720"/>
    </w:pPr>
    <w:rPr>
      <w:rFonts w:ascii="Times New Roman" w:hAnsi="Times New Roman"/>
    </w:rPr>
  </w:style>
  <w:style w:type="paragraph" w:styleId="1">
    <w:name w:val="heading 1"/>
    <w:basedOn w:val="a"/>
    <w:next w:val="a"/>
    <w:link w:val="1Char"/>
    <w:uiPriority w:val="9"/>
    <w:qFormat/>
    <w:rsid w:val="007E0819"/>
    <w:pPr>
      <w:keepNext/>
      <w:keepLines/>
      <w:spacing w:before="480" w:after="380"/>
      <w:ind w:firstLine="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7E0819"/>
    <w:pPr>
      <w:keepNext/>
      <w:keepLines/>
      <w:spacing w:before="200" w:after="0"/>
      <w:ind w:firstLine="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E0819"/>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7E0819"/>
    <w:rPr>
      <w:rFonts w:asciiTheme="majorHAnsi" w:eastAsiaTheme="majorEastAsia" w:hAnsiTheme="majorHAnsi" w:cstheme="majorBidi"/>
      <w:b/>
      <w:bCs/>
      <w:color w:val="4F81BD" w:themeColor="accent1"/>
      <w:sz w:val="26"/>
      <w:szCs w:val="26"/>
    </w:rPr>
  </w:style>
  <w:style w:type="paragraph" w:styleId="a3">
    <w:name w:val="TOC Heading"/>
    <w:basedOn w:val="1"/>
    <w:next w:val="a"/>
    <w:uiPriority w:val="39"/>
    <w:semiHidden/>
    <w:unhideWhenUsed/>
    <w:qFormat/>
    <w:rsid w:val="00D32251"/>
    <w:pPr>
      <w:outlineLvl w:val="9"/>
    </w:pPr>
  </w:style>
  <w:style w:type="paragraph" w:styleId="10">
    <w:name w:val="toc 1"/>
    <w:basedOn w:val="a"/>
    <w:next w:val="a"/>
    <w:autoRedefine/>
    <w:uiPriority w:val="39"/>
    <w:unhideWhenUsed/>
    <w:rsid w:val="00D32251"/>
    <w:pPr>
      <w:spacing w:after="100"/>
    </w:pPr>
  </w:style>
  <w:style w:type="paragraph" w:styleId="20">
    <w:name w:val="toc 2"/>
    <w:basedOn w:val="a"/>
    <w:next w:val="a"/>
    <w:autoRedefine/>
    <w:uiPriority w:val="39"/>
    <w:unhideWhenUsed/>
    <w:rsid w:val="00D32251"/>
    <w:pPr>
      <w:spacing w:after="100"/>
      <w:ind w:left="220"/>
    </w:pPr>
  </w:style>
  <w:style w:type="character" w:styleId="-">
    <w:name w:val="Hyperlink"/>
    <w:basedOn w:val="a0"/>
    <w:uiPriority w:val="99"/>
    <w:unhideWhenUsed/>
    <w:rsid w:val="00D32251"/>
    <w:rPr>
      <w:color w:val="0000FF" w:themeColor="hyperlink"/>
      <w:u w:val="single"/>
    </w:rPr>
  </w:style>
  <w:style w:type="paragraph" w:styleId="a4">
    <w:name w:val="header"/>
    <w:basedOn w:val="a"/>
    <w:link w:val="Char"/>
    <w:uiPriority w:val="99"/>
    <w:unhideWhenUsed/>
    <w:rsid w:val="008A58D4"/>
    <w:pPr>
      <w:tabs>
        <w:tab w:val="center" w:pos="4153"/>
        <w:tab w:val="right" w:pos="8306"/>
      </w:tabs>
      <w:spacing w:after="0" w:line="240" w:lineRule="auto"/>
    </w:pPr>
  </w:style>
  <w:style w:type="character" w:customStyle="1" w:styleId="Char">
    <w:name w:val="Κεφαλίδα Char"/>
    <w:basedOn w:val="a0"/>
    <w:link w:val="a4"/>
    <w:uiPriority w:val="99"/>
    <w:rsid w:val="008A58D4"/>
    <w:rPr>
      <w:rFonts w:ascii="Times New Roman" w:hAnsi="Times New Roman"/>
    </w:rPr>
  </w:style>
  <w:style w:type="paragraph" w:styleId="a5">
    <w:name w:val="footer"/>
    <w:basedOn w:val="a"/>
    <w:link w:val="Char0"/>
    <w:uiPriority w:val="99"/>
    <w:unhideWhenUsed/>
    <w:rsid w:val="008A58D4"/>
    <w:pPr>
      <w:tabs>
        <w:tab w:val="center" w:pos="4153"/>
        <w:tab w:val="right" w:pos="8306"/>
      </w:tabs>
      <w:spacing w:after="0" w:line="240" w:lineRule="auto"/>
    </w:pPr>
  </w:style>
  <w:style w:type="character" w:customStyle="1" w:styleId="Char0">
    <w:name w:val="Υποσέλιδο Char"/>
    <w:basedOn w:val="a0"/>
    <w:link w:val="a5"/>
    <w:uiPriority w:val="99"/>
    <w:rsid w:val="008A58D4"/>
    <w:rPr>
      <w:rFonts w:ascii="Times New Roman" w:hAnsi="Times New Roman"/>
    </w:rPr>
  </w:style>
  <w:style w:type="table" w:styleId="a6">
    <w:name w:val="Table Grid"/>
    <w:aliases w:val="Class Schedule"/>
    <w:basedOn w:val="a7"/>
    <w:uiPriority w:val="59"/>
    <w:rsid w:val="00591CDC"/>
    <w:pPr>
      <w:spacing w:after="0" w:line="240" w:lineRule="auto"/>
    </w:pPr>
    <w:tblPr/>
    <w:tcPr>
      <w:shd w:val="pct10" w:color="B2A1C7" w:themeColor="accent4" w:themeTint="99" w:fill="4F81BD" w:themeFill="accent1"/>
    </w:tcPr>
  </w:style>
  <w:style w:type="table" w:styleId="a8">
    <w:name w:val="Light List"/>
    <w:basedOn w:val="a1"/>
    <w:uiPriority w:val="61"/>
    <w:rsid w:val="00591CD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
    <w:name w:val="Light List Accent 1"/>
    <w:basedOn w:val="a1"/>
    <w:uiPriority w:val="61"/>
    <w:rsid w:val="00591CD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7">
    <w:name w:val="Table Theme"/>
    <w:basedOn w:val="a1"/>
    <w:uiPriority w:val="99"/>
    <w:semiHidden/>
    <w:unhideWhenUsed/>
    <w:rsid w:val="00591CDC"/>
    <w:pPr>
      <w:spacing w:after="240" w:line="312" w:lineRule="auto"/>
      <w:ind w:left="709"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9D5D2D"/>
    <w:pPr>
      <w:spacing w:after="0" w:line="240" w:lineRule="auto"/>
    </w:pPr>
    <w:rPr>
      <w:rFonts w:ascii="Tahoma" w:hAnsi="Tahoma" w:cs="Tahoma"/>
      <w:sz w:val="16"/>
      <w:szCs w:val="16"/>
    </w:rPr>
  </w:style>
  <w:style w:type="character" w:customStyle="1" w:styleId="Char1">
    <w:name w:val="Κείμενο πλαισίου Char"/>
    <w:basedOn w:val="a0"/>
    <w:link w:val="a9"/>
    <w:uiPriority w:val="99"/>
    <w:semiHidden/>
    <w:rsid w:val="009D5D2D"/>
    <w:rPr>
      <w:rFonts w:ascii="Tahoma" w:hAnsi="Tahoma" w:cs="Tahoma"/>
      <w:sz w:val="16"/>
      <w:szCs w:val="16"/>
    </w:rPr>
  </w:style>
  <w:style w:type="paragraph" w:styleId="aa">
    <w:name w:val="Revision"/>
    <w:hidden/>
    <w:uiPriority w:val="99"/>
    <w:semiHidden/>
    <w:rsid w:val="007F74B1"/>
    <w:pPr>
      <w:spacing w:after="0" w:line="240" w:lineRule="auto"/>
    </w:pPr>
    <w:rPr>
      <w:rFonts w:ascii="Times New Roman" w:hAnsi="Times New Roman"/>
    </w:rPr>
  </w:style>
  <w:style w:type="paragraph" w:styleId="ab">
    <w:name w:val="No Spacing"/>
    <w:link w:val="Char2"/>
    <w:uiPriority w:val="1"/>
    <w:qFormat/>
    <w:rsid w:val="007E0819"/>
    <w:pPr>
      <w:spacing w:after="0" w:line="240" w:lineRule="auto"/>
    </w:pPr>
    <w:rPr>
      <w:rFonts w:eastAsiaTheme="minorEastAsia"/>
    </w:rPr>
  </w:style>
  <w:style w:type="character" w:customStyle="1" w:styleId="Char2">
    <w:name w:val="Χωρίς διάστιχο Char"/>
    <w:basedOn w:val="a0"/>
    <w:link w:val="ab"/>
    <w:uiPriority w:val="1"/>
    <w:rsid w:val="007E0819"/>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251"/>
    <w:pPr>
      <w:spacing w:after="240" w:line="312" w:lineRule="auto"/>
      <w:ind w:left="709" w:firstLine="720"/>
    </w:pPr>
    <w:rPr>
      <w:rFonts w:ascii="Times New Roman" w:hAnsi="Times New Roman"/>
    </w:rPr>
  </w:style>
  <w:style w:type="paragraph" w:styleId="1">
    <w:name w:val="heading 1"/>
    <w:basedOn w:val="a"/>
    <w:next w:val="a"/>
    <w:link w:val="1Char"/>
    <w:uiPriority w:val="9"/>
    <w:qFormat/>
    <w:rsid w:val="007E0819"/>
    <w:pPr>
      <w:keepNext/>
      <w:keepLines/>
      <w:spacing w:before="480" w:after="380"/>
      <w:ind w:firstLine="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7E0819"/>
    <w:pPr>
      <w:keepNext/>
      <w:keepLines/>
      <w:spacing w:before="200" w:after="0"/>
      <w:ind w:firstLine="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E0819"/>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7E0819"/>
    <w:rPr>
      <w:rFonts w:asciiTheme="majorHAnsi" w:eastAsiaTheme="majorEastAsia" w:hAnsiTheme="majorHAnsi" w:cstheme="majorBidi"/>
      <w:b/>
      <w:bCs/>
      <w:color w:val="4F81BD" w:themeColor="accent1"/>
      <w:sz w:val="26"/>
      <w:szCs w:val="26"/>
    </w:rPr>
  </w:style>
  <w:style w:type="paragraph" w:styleId="a3">
    <w:name w:val="TOC Heading"/>
    <w:basedOn w:val="1"/>
    <w:next w:val="a"/>
    <w:uiPriority w:val="39"/>
    <w:semiHidden/>
    <w:unhideWhenUsed/>
    <w:qFormat/>
    <w:rsid w:val="00D32251"/>
    <w:pPr>
      <w:outlineLvl w:val="9"/>
    </w:pPr>
  </w:style>
  <w:style w:type="paragraph" w:styleId="10">
    <w:name w:val="toc 1"/>
    <w:basedOn w:val="a"/>
    <w:next w:val="a"/>
    <w:autoRedefine/>
    <w:uiPriority w:val="39"/>
    <w:unhideWhenUsed/>
    <w:rsid w:val="00D32251"/>
    <w:pPr>
      <w:spacing w:after="100"/>
    </w:pPr>
  </w:style>
  <w:style w:type="paragraph" w:styleId="20">
    <w:name w:val="toc 2"/>
    <w:basedOn w:val="a"/>
    <w:next w:val="a"/>
    <w:autoRedefine/>
    <w:uiPriority w:val="39"/>
    <w:unhideWhenUsed/>
    <w:rsid w:val="00D32251"/>
    <w:pPr>
      <w:spacing w:after="100"/>
      <w:ind w:left="220"/>
    </w:pPr>
  </w:style>
  <w:style w:type="character" w:styleId="-">
    <w:name w:val="Hyperlink"/>
    <w:basedOn w:val="a0"/>
    <w:uiPriority w:val="99"/>
    <w:unhideWhenUsed/>
    <w:rsid w:val="00D32251"/>
    <w:rPr>
      <w:color w:val="0000FF" w:themeColor="hyperlink"/>
      <w:u w:val="single"/>
    </w:rPr>
  </w:style>
  <w:style w:type="paragraph" w:styleId="a4">
    <w:name w:val="header"/>
    <w:basedOn w:val="a"/>
    <w:link w:val="Char"/>
    <w:uiPriority w:val="99"/>
    <w:unhideWhenUsed/>
    <w:rsid w:val="008A58D4"/>
    <w:pPr>
      <w:tabs>
        <w:tab w:val="center" w:pos="4153"/>
        <w:tab w:val="right" w:pos="8306"/>
      </w:tabs>
      <w:spacing w:after="0" w:line="240" w:lineRule="auto"/>
    </w:pPr>
  </w:style>
  <w:style w:type="character" w:customStyle="1" w:styleId="Char">
    <w:name w:val="Κεφαλίδα Char"/>
    <w:basedOn w:val="a0"/>
    <w:link w:val="a4"/>
    <w:uiPriority w:val="99"/>
    <w:rsid w:val="008A58D4"/>
    <w:rPr>
      <w:rFonts w:ascii="Times New Roman" w:hAnsi="Times New Roman"/>
    </w:rPr>
  </w:style>
  <w:style w:type="paragraph" w:styleId="a5">
    <w:name w:val="footer"/>
    <w:basedOn w:val="a"/>
    <w:link w:val="Char0"/>
    <w:uiPriority w:val="99"/>
    <w:unhideWhenUsed/>
    <w:rsid w:val="008A58D4"/>
    <w:pPr>
      <w:tabs>
        <w:tab w:val="center" w:pos="4153"/>
        <w:tab w:val="right" w:pos="8306"/>
      </w:tabs>
      <w:spacing w:after="0" w:line="240" w:lineRule="auto"/>
    </w:pPr>
  </w:style>
  <w:style w:type="character" w:customStyle="1" w:styleId="Char0">
    <w:name w:val="Υποσέλιδο Char"/>
    <w:basedOn w:val="a0"/>
    <w:link w:val="a5"/>
    <w:uiPriority w:val="99"/>
    <w:rsid w:val="008A58D4"/>
    <w:rPr>
      <w:rFonts w:ascii="Times New Roman" w:hAnsi="Times New Roman"/>
    </w:rPr>
  </w:style>
  <w:style w:type="table" w:styleId="a6">
    <w:name w:val="Table Grid"/>
    <w:aliases w:val="Class Schedule"/>
    <w:basedOn w:val="a7"/>
    <w:uiPriority w:val="59"/>
    <w:rsid w:val="00591CDC"/>
    <w:pPr>
      <w:spacing w:after="0" w:line="240" w:lineRule="auto"/>
    </w:pPr>
    <w:tblPr/>
    <w:tcPr>
      <w:shd w:val="pct10" w:color="B2A1C7" w:themeColor="accent4" w:themeTint="99" w:fill="4F81BD" w:themeFill="accent1"/>
    </w:tcPr>
  </w:style>
  <w:style w:type="table" w:styleId="a8">
    <w:name w:val="Light List"/>
    <w:basedOn w:val="a1"/>
    <w:uiPriority w:val="61"/>
    <w:rsid w:val="00591CD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
    <w:name w:val="Light List Accent 1"/>
    <w:basedOn w:val="a1"/>
    <w:uiPriority w:val="61"/>
    <w:rsid w:val="00591CD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7">
    <w:name w:val="Table Theme"/>
    <w:basedOn w:val="a1"/>
    <w:uiPriority w:val="99"/>
    <w:semiHidden/>
    <w:unhideWhenUsed/>
    <w:rsid w:val="00591CDC"/>
    <w:pPr>
      <w:spacing w:after="240" w:line="312" w:lineRule="auto"/>
      <w:ind w:left="709"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9D5D2D"/>
    <w:pPr>
      <w:spacing w:after="0" w:line="240" w:lineRule="auto"/>
    </w:pPr>
    <w:rPr>
      <w:rFonts w:ascii="Tahoma" w:hAnsi="Tahoma" w:cs="Tahoma"/>
      <w:sz w:val="16"/>
      <w:szCs w:val="16"/>
    </w:rPr>
  </w:style>
  <w:style w:type="character" w:customStyle="1" w:styleId="Char1">
    <w:name w:val="Κείμενο πλαισίου Char"/>
    <w:basedOn w:val="a0"/>
    <w:link w:val="a9"/>
    <w:uiPriority w:val="99"/>
    <w:semiHidden/>
    <w:rsid w:val="009D5D2D"/>
    <w:rPr>
      <w:rFonts w:ascii="Tahoma" w:hAnsi="Tahoma" w:cs="Tahoma"/>
      <w:sz w:val="16"/>
      <w:szCs w:val="16"/>
    </w:rPr>
  </w:style>
  <w:style w:type="paragraph" w:styleId="aa">
    <w:name w:val="Revision"/>
    <w:hidden/>
    <w:uiPriority w:val="99"/>
    <w:semiHidden/>
    <w:rsid w:val="007F74B1"/>
    <w:pPr>
      <w:spacing w:after="0" w:line="240" w:lineRule="auto"/>
    </w:pPr>
    <w:rPr>
      <w:rFonts w:ascii="Times New Roman" w:hAnsi="Times New Roman"/>
    </w:rPr>
  </w:style>
  <w:style w:type="paragraph" w:styleId="ab">
    <w:name w:val="No Spacing"/>
    <w:link w:val="Char2"/>
    <w:uiPriority w:val="1"/>
    <w:qFormat/>
    <w:rsid w:val="007E0819"/>
    <w:pPr>
      <w:spacing w:after="0" w:line="240" w:lineRule="auto"/>
    </w:pPr>
    <w:rPr>
      <w:rFonts w:eastAsiaTheme="minorEastAsia"/>
    </w:rPr>
  </w:style>
  <w:style w:type="character" w:customStyle="1" w:styleId="Char2">
    <w:name w:val="Χωρίς διάστιχο Char"/>
    <w:basedOn w:val="a0"/>
    <w:link w:val="ab"/>
    <w:uiPriority w:val="1"/>
    <w:rsid w:val="007E081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image" Target="media/image1.gif"/><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diagramQuickStyle" Target="diagrams/quickStyle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diagramLayout" Target="diagrams/layout1.xml"/><Relationship Id="rId30" Type="http://schemas.microsoft.com/office/2007/relationships/diagramDrawing" Target="diagrams/drawing1.xml"/><Relationship Id="rId35" Type="http://schemas.openxmlformats.org/officeDocument/2006/relationships/theme" Target="theme/theme1.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DD8F367-4459-453B-8EA4-1EC830241E3D}" type="doc">
      <dgm:prSet loTypeId="urn:microsoft.com/office/officeart/2005/8/layout/orgChart1" loCatId="hierarchy" qsTypeId="urn:microsoft.com/office/officeart/2005/8/quickstyle/simple5" qsCatId="simple" csTypeId="urn:microsoft.com/office/officeart/2005/8/colors/accent1_2" csCatId="accent1" phldr="1"/>
      <dgm:spPr/>
      <dgm:t>
        <a:bodyPr/>
        <a:lstStyle/>
        <a:p>
          <a:endParaRPr lang="el-GR"/>
        </a:p>
      </dgm:t>
    </dgm:pt>
    <dgm:pt modelId="{69A339CB-A7B0-4627-9D4F-7EA1670211CC}">
      <dgm:prSet phldrT="[Κείμενο]"/>
      <dgm:spPr/>
      <dgm:t>
        <a:bodyPr/>
        <a:lstStyle/>
        <a:p>
          <a:pPr algn="l"/>
          <a:r>
            <a:rPr lang="el-GR"/>
            <a:t>Εγώ</a:t>
          </a:r>
        </a:p>
      </dgm:t>
    </dgm:pt>
    <dgm:pt modelId="{B9E78DD6-4D93-46A4-8605-83D98CB51A88}" type="parTrans" cxnId="{BEBE26A0-940C-4992-808C-B46C42BFFF31}">
      <dgm:prSet/>
      <dgm:spPr/>
      <dgm:t>
        <a:bodyPr/>
        <a:lstStyle/>
        <a:p>
          <a:pPr algn="l"/>
          <a:endParaRPr lang="el-GR"/>
        </a:p>
      </dgm:t>
    </dgm:pt>
    <dgm:pt modelId="{75372F50-082F-4839-9B8B-25B1038258C8}" type="sibTrans" cxnId="{BEBE26A0-940C-4992-808C-B46C42BFFF31}">
      <dgm:prSet/>
      <dgm:spPr/>
      <dgm:t>
        <a:bodyPr/>
        <a:lstStyle/>
        <a:p>
          <a:pPr algn="l"/>
          <a:endParaRPr lang="el-GR"/>
        </a:p>
      </dgm:t>
    </dgm:pt>
    <dgm:pt modelId="{D2B02262-74BB-434F-A520-EBF34BF03981}">
      <dgm:prSet phldrT="[Κείμενο]"/>
      <dgm:spPr/>
      <dgm:t>
        <a:bodyPr/>
        <a:lstStyle/>
        <a:p>
          <a:pPr algn="l"/>
          <a:r>
            <a:rPr lang="el-GR"/>
            <a:t>Μπαμπάς</a:t>
          </a:r>
        </a:p>
      </dgm:t>
    </dgm:pt>
    <dgm:pt modelId="{DBC84B69-0A14-43B1-8CF4-D525DB01CD3B}" type="parTrans" cxnId="{B0886254-C6BA-4823-B63E-4005245474D1}">
      <dgm:prSet/>
      <dgm:spPr/>
      <dgm:t>
        <a:bodyPr/>
        <a:lstStyle/>
        <a:p>
          <a:pPr algn="l"/>
          <a:endParaRPr lang="el-GR"/>
        </a:p>
      </dgm:t>
    </dgm:pt>
    <dgm:pt modelId="{DFFE352F-647C-479C-B3B7-FBA7E18D24F8}" type="sibTrans" cxnId="{B0886254-C6BA-4823-B63E-4005245474D1}">
      <dgm:prSet/>
      <dgm:spPr/>
      <dgm:t>
        <a:bodyPr/>
        <a:lstStyle/>
        <a:p>
          <a:pPr algn="l"/>
          <a:endParaRPr lang="el-GR"/>
        </a:p>
      </dgm:t>
    </dgm:pt>
    <dgm:pt modelId="{EA3E757C-BDE2-4854-89DB-CB61309B583B}">
      <dgm:prSet phldrT="[Κείμενο]"/>
      <dgm:spPr/>
      <dgm:t>
        <a:bodyPr/>
        <a:lstStyle/>
        <a:p>
          <a:pPr algn="l"/>
          <a:r>
            <a:rPr lang="el-GR"/>
            <a:t>Μαμά</a:t>
          </a:r>
        </a:p>
      </dgm:t>
    </dgm:pt>
    <dgm:pt modelId="{4F394789-A8A5-4D6E-9892-84C54439E373}" type="parTrans" cxnId="{F990A0C7-860E-4C3F-9D22-4AF3FEEC1DC8}">
      <dgm:prSet/>
      <dgm:spPr/>
      <dgm:t>
        <a:bodyPr/>
        <a:lstStyle/>
        <a:p>
          <a:pPr algn="l"/>
          <a:endParaRPr lang="el-GR"/>
        </a:p>
      </dgm:t>
    </dgm:pt>
    <dgm:pt modelId="{28CCAFF0-04BB-46FC-8734-A8A281C3CAAE}" type="sibTrans" cxnId="{F990A0C7-860E-4C3F-9D22-4AF3FEEC1DC8}">
      <dgm:prSet/>
      <dgm:spPr/>
      <dgm:t>
        <a:bodyPr/>
        <a:lstStyle/>
        <a:p>
          <a:pPr algn="l"/>
          <a:endParaRPr lang="el-GR"/>
        </a:p>
      </dgm:t>
    </dgm:pt>
    <dgm:pt modelId="{43FC2631-87E4-4CF8-B4B1-5C5664A1CA42}">
      <dgm:prSet/>
      <dgm:spPr/>
      <dgm:t>
        <a:bodyPr/>
        <a:lstStyle/>
        <a:p>
          <a:pPr algn="l"/>
          <a:r>
            <a:rPr lang="el-GR"/>
            <a:t>Αδερφός2</a:t>
          </a:r>
        </a:p>
      </dgm:t>
    </dgm:pt>
    <dgm:pt modelId="{167B1E27-10BD-4FED-B2E8-DE4F23402626}" type="parTrans" cxnId="{3DFFD371-10F7-40FD-A05C-E0C4A423F7E3}">
      <dgm:prSet/>
      <dgm:spPr/>
      <dgm:t>
        <a:bodyPr/>
        <a:lstStyle/>
        <a:p>
          <a:pPr algn="l"/>
          <a:endParaRPr lang="el-GR"/>
        </a:p>
      </dgm:t>
    </dgm:pt>
    <dgm:pt modelId="{15E50270-B7D8-452C-ACFA-F08376C42C1C}" type="sibTrans" cxnId="{3DFFD371-10F7-40FD-A05C-E0C4A423F7E3}">
      <dgm:prSet/>
      <dgm:spPr/>
      <dgm:t>
        <a:bodyPr/>
        <a:lstStyle/>
        <a:p>
          <a:pPr algn="l"/>
          <a:endParaRPr lang="el-GR"/>
        </a:p>
      </dgm:t>
    </dgm:pt>
    <dgm:pt modelId="{E07DC55E-0D88-49F8-92CD-BECF6DEF915E}" type="asst">
      <dgm:prSet/>
      <dgm:spPr/>
      <dgm:t>
        <a:bodyPr/>
        <a:lstStyle/>
        <a:p>
          <a:pPr algn="l"/>
          <a:r>
            <a:rPr lang="el-GR"/>
            <a:t>Παππούς</a:t>
          </a:r>
        </a:p>
      </dgm:t>
    </dgm:pt>
    <dgm:pt modelId="{39F44828-184C-4A47-A642-576F868F9494}" type="parTrans" cxnId="{AA7F69A7-B52D-4AAB-A21C-2C832EAED283}">
      <dgm:prSet/>
      <dgm:spPr/>
      <dgm:t>
        <a:bodyPr/>
        <a:lstStyle/>
        <a:p>
          <a:pPr algn="l"/>
          <a:endParaRPr lang="el-GR"/>
        </a:p>
      </dgm:t>
    </dgm:pt>
    <dgm:pt modelId="{7351B88A-41A5-4BE8-833D-7E41E3C35BDD}" type="sibTrans" cxnId="{AA7F69A7-B52D-4AAB-A21C-2C832EAED283}">
      <dgm:prSet/>
      <dgm:spPr/>
      <dgm:t>
        <a:bodyPr/>
        <a:lstStyle/>
        <a:p>
          <a:pPr algn="l"/>
          <a:endParaRPr lang="el-GR"/>
        </a:p>
      </dgm:t>
    </dgm:pt>
    <dgm:pt modelId="{2754807D-1030-4640-A344-3F39479B338D}" type="asst">
      <dgm:prSet/>
      <dgm:spPr/>
      <dgm:t>
        <a:bodyPr/>
        <a:lstStyle/>
        <a:p>
          <a:pPr algn="l"/>
          <a:r>
            <a:rPr lang="el-GR"/>
            <a:t>Γιαγιά</a:t>
          </a:r>
        </a:p>
      </dgm:t>
    </dgm:pt>
    <dgm:pt modelId="{C498C6A2-FF47-40F9-9FA8-ABE4FD854DFF}" type="parTrans" cxnId="{853F01E5-2608-4B7E-8CC3-9F2E74E0E412}">
      <dgm:prSet/>
      <dgm:spPr/>
      <dgm:t>
        <a:bodyPr/>
        <a:lstStyle/>
        <a:p>
          <a:pPr algn="l"/>
          <a:endParaRPr lang="el-GR"/>
        </a:p>
      </dgm:t>
    </dgm:pt>
    <dgm:pt modelId="{3BA084EF-28B4-4F7D-8755-9F6834620515}" type="sibTrans" cxnId="{853F01E5-2608-4B7E-8CC3-9F2E74E0E412}">
      <dgm:prSet/>
      <dgm:spPr/>
      <dgm:t>
        <a:bodyPr/>
        <a:lstStyle/>
        <a:p>
          <a:pPr algn="l"/>
          <a:endParaRPr lang="el-GR"/>
        </a:p>
      </dgm:t>
    </dgm:pt>
    <dgm:pt modelId="{59F062F5-F376-40A1-A8F0-1538F529D8E0}" type="asst">
      <dgm:prSet/>
      <dgm:spPr/>
      <dgm:t>
        <a:bodyPr/>
        <a:lstStyle/>
        <a:p>
          <a:pPr algn="l"/>
          <a:r>
            <a:rPr lang="el-GR"/>
            <a:t>Παππούς</a:t>
          </a:r>
        </a:p>
      </dgm:t>
    </dgm:pt>
    <dgm:pt modelId="{03300A8F-F2AD-498E-A4E4-57D48CF1645B}" type="parTrans" cxnId="{7867D273-7F87-4E59-A411-3DCF7195B68D}">
      <dgm:prSet/>
      <dgm:spPr/>
      <dgm:t>
        <a:bodyPr/>
        <a:lstStyle/>
        <a:p>
          <a:pPr algn="l"/>
          <a:endParaRPr lang="el-GR"/>
        </a:p>
      </dgm:t>
    </dgm:pt>
    <dgm:pt modelId="{94ECE7AA-9C9F-48EE-8B9D-C5CA1375F686}" type="sibTrans" cxnId="{7867D273-7F87-4E59-A411-3DCF7195B68D}">
      <dgm:prSet/>
      <dgm:spPr/>
      <dgm:t>
        <a:bodyPr/>
        <a:lstStyle/>
        <a:p>
          <a:pPr algn="l"/>
          <a:endParaRPr lang="el-GR"/>
        </a:p>
      </dgm:t>
    </dgm:pt>
    <dgm:pt modelId="{0233BDBC-3039-4061-95FB-BD2C20D04EA5}" type="asst">
      <dgm:prSet/>
      <dgm:spPr/>
      <dgm:t>
        <a:bodyPr/>
        <a:lstStyle/>
        <a:p>
          <a:pPr algn="l"/>
          <a:r>
            <a:rPr lang="el-GR"/>
            <a:t>Γιαγιά</a:t>
          </a:r>
        </a:p>
      </dgm:t>
    </dgm:pt>
    <dgm:pt modelId="{5A7A2A8A-3DAA-4E51-866F-58E2924E33A6}" type="parTrans" cxnId="{FB5C4D10-83A0-45D9-8886-121A2328117D}">
      <dgm:prSet/>
      <dgm:spPr/>
      <dgm:t>
        <a:bodyPr/>
        <a:lstStyle/>
        <a:p>
          <a:pPr algn="l"/>
          <a:endParaRPr lang="el-GR"/>
        </a:p>
      </dgm:t>
    </dgm:pt>
    <dgm:pt modelId="{B7DF7513-169B-4CFC-84BD-9FFAB3E1027A}" type="sibTrans" cxnId="{FB5C4D10-83A0-45D9-8886-121A2328117D}">
      <dgm:prSet/>
      <dgm:spPr/>
      <dgm:t>
        <a:bodyPr/>
        <a:lstStyle/>
        <a:p>
          <a:pPr algn="l"/>
          <a:endParaRPr lang="el-GR"/>
        </a:p>
      </dgm:t>
    </dgm:pt>
    <dgm:pt modelId="{62D94CC4-127A-436A-A270-215A4FEB1BEC}">
      <dgm:prSet/>
      <dgm:spPr/>
      <dgm:t>
        <a:bodyPr/>
        <a:lstStyle/>
        <a:p>
          <a:pPr algn="l"/>
          <a:r>
            <a:rPr lang="el-GR"/>
            <a:t>Αδερφός1</a:t>
          </a:r>
        </a:p>
      </dgm:t>
    </dgm:pt>
    <dgm:pt modelId="{E22E67B9-C19B-4B95-8A0C-2ADF365A8FDA}" type="parTrans" cxnId="{4BFA92B5-0DF3-4E9B-B5A3-600784C6140D}">
      <dgm:prSet/>
      <dgm:spPr/>
      <dgm:t>
        <a:bodyPr/>
        <a:lstStyle/>
        <a:p>
          <a:pPr algn="l"/>
          <a:endParaRPr lang="el-GR"/>
        </a:p>
      </dgm:t>
    </dgm:pt>
    <dgm:pt modelId="{0FFC1258-7322-4460-9169-3EAD5B530C8D}" type="sibTrans" cxnId="{4BFA92B5-0DF3-4E9B-B5A3-600784C6140D}">
      <dgm:prSet/>
      <dgm:spPr/>
      <dgm:t>
        <a:bodyPr/>
        <a:lstStyle/>
        <a:p>
          <a:pPr algn="l"/>
          <a:endParaRPr lang="el-GR"/>
        </a:p>
      </dgm:t>
    </dgm:pt>
    <dgm:pt modelId="{00749C0C-C502-404C-8C46-F565B1F75616}" type="pres">
      <dgm:prSet presAssocID="{6DD8F367-4459-453B-8EA4-1EC830241E3D}" presName="hierChild1" presStyleCnt="0">
        <dgm:presLayoutVars>
          <dgm:orgChart val="1"/>
          <dgm:chPref val="1"/>
          <dgm:dir/>
          <dgm:animOne val="branch"/>
          <dgm:animLvl val="lvl"/>
          <dgm:resizeHandles/>
        </dgm:presLayoutVars>
      </dgm:prSet>
      <dgm:spPr/>
    </dgm:pt>
    <dgm:pt modelId="{C1E3CB9F-71E3-4921-8549-75A9A25E2594}" type="pres">
      <dgm:prSet presAssocID="{62D94CC4-127A-436A-A270-215A4FEB1BEC}" presName="hierRoot1" presStyleCnt="0">
        <dgm:presLayoutVars>
          <dgm:hierBranch val="init"/>
        </dgm:presLayoutVars>
      </dgm:prSet>
      <dgm:spPr/>
    </dgm:pt>
    <dgm:pt modelId="{E30C3C45-F7CB-4DD1-856E-A092B4609BB0}" type="pres">
      <dgm:prSet presAssocID="{62D94CC4-127A-436A-A270-215A4FEB1BEC}" presName="rootComposite1" presStyleCnt="0"/>
      <dgm:spPr/>
    </dgm:pt>
    <dgm:pt modelId="{0A96BE26-C1CE-4CCA-B10E-37DA121DD309}" type="pres">
      <dgm:prSet presAssocID="{62D94CC4-127A-436A-A270-215A4FEB1BEC}" presName="rootText1" presStyleLbl="node0" presStyleIdx="0" presStyleCnt="3">
        <dgm:presLayoutVars>
          <dgm:chPref val="3"/>
        </dgm:presLayoutVars>
      </dgm:prSet>
      <dgm:spPr/>
      <dgm:t>
        <a:bodyPr/>
        <a:lstStyle/>
        <a:p>
          <a:endParaRPr lang="el-GR"/>
        </a:p>
      </dgm:t>
    </dgm:pt>
    <dgm:pt modelId="{9085080F-7713-48B5-B200-55189D18DD1E}" type="pres">
      <dgm:prSet presAssocID="{62D94CC4-127A-436A-A270-215A4FEB1BEC}" presName="rootConnector1" presStyleLbl="node1" presStyleIdx="0" presStyleCnt="0"/>
      <dgm:spPr/>
    </dgm:pt>
    <dgm:pt modelId="{6D663F24-9FF9-4A8E-92CB-72122D377173}" type="pres">
      <dgm:prSet presAssocID="{62D94CC4-127A-436A-A270-215A4FEB1BEC}" presName="hierChild2" presStyleCnt="0"/>
      <dgm:spPr/>
    </dgm:pt>
    <dgm:pt modelId="{9D6CDF5B-2A52-491B-B301-054CB0B281D6}" type="pres">
      <dgm:prSet presAssocID="{62D94CC4-127A-436A-A270-215A4FEB1BEC}" presName="hierChild3" presStyleCnt="0"/>
      <dgm:spPr/>
    </dgm:pt>
    <dgm:pt modelId="{3C741725-98C6-42A0-97AB-319B95815B2C}" type="pres">
      <dgm:prSet presAssocID="{69A339CB-A7B0-4627-9D4F-7EA1670211CC}" presName="hierRoot1" presStyleCnt="0">
        <dgm:presLayoutVars>
          <dgm:hierBranch val="init"/>
        </dgm:presLayoutVars>
      </dgm:prSet>
      <dgm:spPr/>
    </dgm:pt>
    <dgm:pt modelId="{411D2C33-3653-469C-8DFA-F04AE7B4042D}" type="pres">
      <dgm:prSet presAssocID="{69A339CB-A7B0-4627-9D4F-7EA1670211CC}" presName="rootComposite1" presStyleCnt="0"/>
      <dgm:spPr/>
    </dgm:pt>
    <dgm:pt modelId="{4B36B05C-E189-41ED-9A7B-378E88C9947C}" type="pres">
      <dgm:prSet presAssocID="{69A339CB-A7B0-4627-9D4F-7EA1670211CC}" presName="rootText1" presStyleLbl="node0" presStyleIdx="1" presStyleCnt="3">
        <dgm:presLayoutVars>
          <dgm:chPref val="3"/>
        </dgm:presLayoutVars>
      </dgm:prSet>
      <dgm:spPr/>
      <dgm:t>
        <a:bodyPr/>
        <a:lstStyle/>
        <a:p>
          <a:endParaRPr lang="el-GR"/>
        </a:p>
      </dgm:t>
    </dgm:pt>
    <dgm:pt modelId="{22148FD7-1A03-4823-99B1-EE332067C5D7}" type="pres">
      <dgm:prSet presAssocID="{69A339CB-A7B0-4627-9D4F-7EA1670211CC}" presName="rootConnector1" presStyleLbl="node1" presStyleIdx="0" presStyleCnt="0"/>
      <dgm:spPr/>
    </dgm:pt>
    <dgm:pt modelId="{15BC0D2C-7F18-4F62-94EC-7DFF683A6E91}" type="pres">
      <dgm:prSet presAssocID="{69A339CB-A7B0-4627-9D4F-7EA1670211CC}" presName="hierChild2" presStyleCnt="0"/>
      <dgm:spPr/>
    </dgm:pt>
    <dgm:pt modelId="{CACB8883-3BA5-4817-B71D-60DDA84C308B}" type="pres">
      <dgm:prSet presAssocID="{DBC84B69-0A14-43B1-8CF4-D525DB01CD3B}" presName="Name37" presStyleLbl="parChTrans1D2" presStyleIdx="0" presStyleCnt="2"/>
      <dgm:spPr/>
    </dgm:pt>
    <dgm:pt modelId="{776126A6-BAD9-49F5-988A-35FCBEFDE310}" type="pres">
      <dgm:prSet presAssocID="{D2B02262-74BB-434F-A520-EBF34BF03981}" presName="hierRoot2" presStyleCnt="0">
        <dgm:presLayoutVars>
          <dgm:hierBranch val="init"/>
        </dgm:presLayoutVars>
      </dgm:prSet>
      <dgm:spPr/>
    </dgm:pt>
    <dgm:pt modelId="{D0A367C6-5E0B-46C7-B0FC-F30830461204}" type="pres">
      <dgm:prSet presAssocID="{D2B02262-74BB-434F-A520-EBF34BF03981}" presName="rootComposite" presStyleCnt="0"/>
      <dgm:spPr/>
    </dgm:pt>
    <dgm:pt modelId="{DCCA6695-8C5D-48A6-B1B7-E4E9405172B5}" type="pres">
      <dgm:prSet presAssocID="{D2B02262-74BB-434F-A520-EBF34BF03981}" presName="rootText" presStyleLbl="node2" presStyleIdx="0" presStyleCnt="2">
        <dgm:presLayoutVars>
          <dgm:chPref val="3"/>
        </dgm:presLayoutVars>
      </dgm:prSet>
      <dgm:spPr/>
      <dgm:t>
        <a:bodyPr/>
        <a:lstStyle/>
        <a:p>
          <a:endParaRPr lang="el-GR"/>
        </a:p>
      </dgm:t>
    </dgm:pt>
    <dgm:pt modelId="{105126BC-9DA4-45F5-AF20-8326EC473865}" type="pres">
      <dgm:prSet presAssocID="{D2B02262-74BB-434F-A520-EBF34BF03981}" presName="rootConnector" presStyleLbl="node2" presStyleIdx="0" presStyleCnt="2"/>
      <dgm:spPr/>
    </dgm:pt>
    <dgm:pt modelId="{A551ECC7-5380-4051-88BD-524C69699848}" type="pres">
      <dgm:prSet presAssocID="{D2B02262-74BB-434F-A520-EBF34BF03981}" presName="hierChild4" presStyleCnt="0"/>
      <dgm:spPr/>
    </dgm:pt>
    <dgm:pt modelId="{9E648E83-9EBA-4764-935D-4D02FBE181FB}" type="pres">
      <dgm:prSet presAssocID="{D2B02262-74BB-434F-A520-EBF34BF03981}" presName="hierChild5" presStyleCnt="0"/>
      <dgm:spPr/>
    </dgm:pt>
    <dgm:pt modelId="{57969BD3-1C70-4791-966B-864F6DA6A2F2}" type="pres">
      <dgm:prSet presAssocID="{03300A8F-F2AD-498E-A4E4-57D48CF1645B}" presName="Name111" presStyleLbl="parChTrans1D3" presStyleIdx="0" presStyleCnt="4"/>
      <dgm:spPr/>
    </dgm:pt>
    <dgm:pt modelId="{AF617046-4A06-487B-9430-E57563061708}" type="pres">
      <dgm:prSet presAssocID="{59F062F5-F376-40A1-A8F0-1538F529D8E0}" presName="hierRoot3" presStyleCnt="0">
        <dgm:presLayoutVars>
          <dgm:hierBranch val="init"/>
        </dgm:presLayoutVars>
      </dgm:prSet>
      <dgm:spPr/>
    </dgm:pt>
    <dgm:pt modelId="{FDF66878-9CA1-4B22-A3B4-4DAB70AD9C13}" type="pres">
      <dgm:prSet presAssocID="{59F062F5-F376-40A1-A8F0-1538F529D8E0}" presName="rootComposite3" presStyleCnt="0"/>
      <dgm:spPr/>
    </dgm:pt>
    <dgm:pt modelId="{B36A77D8-8B5C-4F32-B4EA-DCC80A3994EF}" type="pres">
      <dgm:prSet presAssocID="{59F062F5-F376-40A1-A8F0-1538F529D8E0}" presName="rootText3" presStyleLbl="asst2" presStyleIdx="0" presStyleCnt="4">
        <dgm:presLayoutVars>
          <dgm:chPref val="3"/>
        </dgm:presLayoutVars>
      </dgm:prSet>
      <dgm:spPr/>
    </dgm:pt>
    <dgm:pt modelId="{97A28514-3365-4A0C-B5D6-57E42B5AFBDD}" type="pres">
      <dgm:prSet presAssocID="{59F062F5-F376-40A1-A8F0-1538F529D8E0}" presName="rootConnector3" presStyleLbl="asst2" presStyleIdx="0" presStyleCnt="4"/>
      <dgm:spPr/>
    </dgm:pt>
    <dgm:pt modelId="{3E627C57-2878-4AB7-94A6-C7A0C829E880}" type="pres">
      <dgm:prSet presAssocID="{59F062F5-F376-40A1-A8F0-1538F529D8E0}" presName="hierChild6" presStyleCnt="0"/>
      <dgm:spPr/>
    </dgm:pt>
    <dgm:pt modelId="{C0D36424-2CAB-4766-97EB-A81C11E8279F}" type="pres">
      <dgm:prSet presAssocID="{59F062F5-F376-40A1-A8F0-1538F529D8E0}" presName="hierChild7" presStyleCnt="0"/>
      <dgm:spPr/>
    </dgm:pt>
    <dgm:pt modelId="{FF1D5411-7CBB-467D-BEFE-728D672A792A}" type="pres">
      <dgm:prSet presAssocID="{5A7A2A8A-3DAA-4E51-866F-58E2924E33A6}" presName="Name111" presStyleLbl="parChTrans1D3" presStyleIdx="1" presStyleCnt="4"/>
      <dgm:spPr/>
    </dgm:pt>
    <dgm:pt modelId="{7E430112-00D3-4CBE-9F97-A6C6374A0B07}" type="pres">
      <dgm:prSet presAssocID="{0233BDBC-3039-4061-95FB-BD2C20D04EA5}" presName="hierRoot3" presStyleCnt="0">
        <dgm:presLayoutVars>
          <dgm:hierBranch val="init"/>
        </dgm:presLayoutVars>
      </dgm:prSet>
      <dgm:spPr/>
    </dgm:pt>
    <dgm:pt modelId="{B32F40AD-17DC-459E-9ED1-35BCF5D93B94}" type="pres">
      <dgm:prSet presAssocID="{0233BDBC-3039-4061-95FB-BD2C20D04EA5}" presName="rootComposite3" presStyleCnt="0"/>
      <dgm:spPr/>
    </dgm:pt>
    <dgm:pt modelId="{A1ED8549-4883-4F90-9881-0F46AD76D160}" type="pres">
      <dgm:prSet presAssocID="{0233BDBC-3039-4061-95FB-BD2C20D04EA5}" presName="rootText3" presStyleLbl="asst2" presStyleIdx="1" presStyleCnt="4">
        <dgm:presLayoutVars>
          <dgm:chPref val="3"/>
        </dgm:presLayoutVars>
      </dgm:prSet>
      <dgm:spPr/>
    </dgm:pt>
    <dgm:pt modelId="{3C85CDA5-DB29-4274-9F42-6DFFADA84EE3}" type="pres">
      <dgm:prSet presAssocID="{0233BDBC-3039-4061-95FB-BD2C20D04EA5}" presName="rootConnector3" presStyleLbl="asst2" presStyleIdx="1" presStyleCnt="4"/>
      <dgm:spPr/>
    </dgm:pt>
    <dgm:pt modelId="{72D577E9-26D2-4DF5-81A8-E4EA975354F4}" type="pres">
      <dgm:prSet presAssocID="{0233BDBC-3039-4061-95FB-BD2C20D04EA5}" presName="hierChild6" presStyleCnt="0"/>
      <dgm:spPr/>
    </dgm:pt>
    <dgm:pt modelId="{32CD2440-1675-4530-BA93-C8C7C58E7196}" type="pres">
      <dgm:prSet presAssocID="{0233BDBC-3039-4061-95FB-BD2C20D04EA5}" presName="hierChild7" presStyleCnt="0"/>
      <dgm:spPr/>
    </dgm:pt>
    <dgm:pt modelId="{82DF263C-5000-47E7-8CB2-B46E12E824E1}" type="pres">
      <dgm:prSet presAssocID="{4F394789-A8A5-4D6E-9892-84C54439E373}" presName="Name37" presStyleLbl="parChTrans1D2" presStyleIdx="1" presStyleCnt="2"/>
      <dgm:spPr/>
    </dgm:pt>
    <dgm:pt modelId="{9C86043A-58C4-4567-A9C2-E8CBBFAB62D1}" type="pres">
      <dgm:prSet presAssocID="{EA3E757C-BDE2-4854-89DB-CB61309B583B}" presName="hierRoot2" presStyleCnt="0">
        <dgm:presLayoutVars>
          <dgm:hierBranch val="init"/>
        </dgm:presLayoutVars>
      </dgm:prSet>
      <dgm:spPr/>
    </dgm:pt>
    <dgm:pt modelId="{B0F6272C-B5F0-40F7-9E91-3D968A3F39EF}" type="pres">
      <dgm:prSet presAssocID="{EA3E757C-BDE2-4854-89DB-CB61309B583B}" presName="rootComposite" presStyleCnt="0"/>
      <dgm:spPr/>
    </dgm:pt>
    <dgm:pt modelId="{C512AD91-3C27-4368-B97F-53AAF4DD9387}" type="pres">
      <dgm:prSet presAssocID="{EA3E757C-BDE2-4854-89DB-CB61309B583B}" presName="rootText" presStyleLbl="node2" presStyleIdx="1" presStyleCnt="2">
        <dgm:presLayoutVars>
          <dgm:chPref val="3"/>
        </dgm:presLayoutVars>
      </dgm:prSet>
      <dgm:spPr/>
      <dgm:t>
        <a:bodyPr/>
        <a:lstStyle/>
        <a:p>
          <a:endParaRPr lang="el-GR"/>
        </a:p>
      </dgm:t>
    </dgm:pt>
    <dgm:pt modelId="{B615B434-9B4C-489F-9AA3-087C904870F5}" type="pres">
      <dgm:prSet presAssocID="{EA3E757C-BDE2-4854-89DB-CB61309B583B}" presName="rootConnector" presStyleLbl="node2" presStyleIdx="1" presStyleCnt="2"/>
      <dgm:spPr/>
    </dgm:pt>
    <dgm:pt modelId="{2453DE40-924E-46CA-965C-32FB05561DD0}" type="pres">
      <dgm:prSet presAssocID="{EA3E757C-BDE2-4854-89DB-CB61309B583B}" presName="hierChild4" presStyleCnt="0"/>
      <dgm:spPr/>
    </dgm:pt>
    <dgm:pt modelId="{E6CF2005-D59B-42B8-8156-5F2217BB93FE}" type="pres">
      <dgm:prSet presAssocID="{EA3E757C-BDE2-4854-89DB-CB61309B583B}" presName="hierChild5" presStyleCnt="0"/>
      <dgm:spPr/>
    </dgm:pt>
    <dgm:pt modelId="{6467AB14-E94D-48ED-B1B3-4E0571F2B96F}" type="pres">
      <dgm:prSet presAssocID="{39F44828-184C-4A47-A642-576F868F9494}" presName="Name111" presStyleLbl="parChTrans1D3" presStyleIdx="2" presStyleCnt="4"/>
      <dgm:spPr/>
    </dgm:pt>
    <dgm:pt modelId="{86C2D2CC-5980-401A-BB73-896D8F4E7E42}" type="pres">
      <dgm:prSet presAssocID="{E07DC55E-0D88-49F8-92CD-BECF6DEF915E}" presName="hierRoot3" presStyleCnt="0">
        <dgm:presLayoutVars>
          <dgm:hierBranch val="init"/>
        </dgm:presLayoutVars>
      </dgm:prSet>
      <dgm:spPr/>
    </dgm:pt>
    <dgm:pt modelId="{86D03D4F-7F91-4DC6-A381-FDFC082FF24A}" type="pres">
      <dgm:prSet presAssocID="{E07DC55E-0D88-49F8-92CD-BECF6DEF915E}" presName="rootComposite3" presStyleCnt="0"/>
      <dgm:spPr/>
    </dgm:pt>
    <dgm:pt modelId="{6ABB5865-5551-4CAF-A988-8D47465B2AA3}" type="pres">
      <dgm:prSet presAssocID="{E07DC55E-0D88-49F8-92CD-BECF6DEF915E}" presName="rootText3" presStyleLbl="asst2" presStyleIdx="2" presStyleCnt="4">
        <dgm:presLayoutVars>
          <dgm:chPref val="3"/>
        </dgm:presLayoutVars>
      </dgm:prSet>
      <dgm:spPr/>
    </dgm:pt>
    <dgm:pt modelId="{784AA2AF-EF7E-4F0C-8A4B-5B141C31134A}" type="pres">
      <dgm:prSet presAssocID="{E07DC55E-0D88-49F8-92CD-BECF6DEF915E}" presName="rootConnector3" presStyleLbl="asst2" presStyleIdx="2" presStyleCnt="4"/>
      <dgm:spPr/>
    </dgm:pt>
    <dgm:pt modelId="{2AD8D96F-0623-42EC-8192-45CE025F3E74}" type="pres">
      <dgm:prSet presAssocID="{E07DC55E-0D88-49F8-92CD-BECF6DEF915E}" presName="hierChild6" presStyleCnt="0"/>
      <dgm:spPr/>
    </dgm:pt>
    <dgm:pt modelId="{D69EDF02-F74B-4D91-BE3E-DE10339B0864}" type="pres">
      <dgm:prSet presAssocID="{E07DC55E-0D88-49F8-92CD-BECF6DEF915E}" presName="hierChild7" presStyleCnt="0"/>
      <dgm:spPr/>
    </dgm:pt>
    <dgm:pt modelId="{1EF11490-8785-4A54-BC5D-35F311ED34D1}" type="pres">
      <dgm:prSet presAssocID="{C498C6A2-FF47-40F9-9FA8-ABE4FD854DFF}" presName="Name111" presStyleLbl="parChTrans1D3" presStyleIdx="3" presStyleCnt="4"/>
      <dgm:spPr/>
    </dgm:pt>
    <dgm:pt modelId="{B73F6B50-F433-4206-AD68-A9C122AE9D0D}" type="pres">
      <dgm:prSet presAssocID="{2754807D-1030-4640-A344-3F39479B338D}" presName="hierRoot3" presStyleCnt="0">
        <dgm:presLayoutVars>
          <dgm:hierBranch val="init"/>
        </dgm:presLayoutVars>
      </dgm:prSet>
      <dgm:spPr/>
    </dgm:pt>
    <dgm:pt modelId="{96519F9E-1DBF-4350-8648-C43F6327275C}" type="pres">
      <dgm:prSet presAssocID="{2754807D-1030-4640-A344-3F39479B338D}" presName="rootComposite3" presStyleCnt="0"/>
      <dgm:spPr/>
    </dgm:pt>
    <dgm:pt modelId="{E7F34AD1-BDAA-4329-A654-DEF7554AD380}" type="pres">
      <dgm:prSet presAssocID="{2754807D-1030-4640-A344-3F39479B338D}" presName="rootText3" presStyleLbl="asst2" presStyleIdx="3" presStyleCnt="4">
        <dgm:presLayoutVars>
          <dgm:chPref val="3"/>
        </dgm:presLayoutVars>
      </dgm:prSet>
      <dgm:spPr/>
    </dgm:pt>
    <dgm:pt modelId="{F791F762-4D55-4884-A89B-0D6D5D0A3506}" type="pres">
      <dgm:prSet presAssocID="{2754807D-1030-4640-A344-3F39479B338D}" presName="rootConnector3" presStyleLbl="asst2" presStyleIdx="3" presStyleCnt="4"/>
      <dgm:spPr/>
    </dgm:pt>
    <dgm:pt modelId="{11DC7335-15E8-4628-AB80-45371BC7CA9C}" type="pres">
      <dgm:prSet presAssocID="{2754807D-1030-4640-A344-3F39479B338D}" presName="hierChild6" presStyleCnt="0"/>
      <dgm:spPr/>
    </dgm:pt>
    <dgm:pt modelId="{D1196C70-2472-4469-859A-1EF316BA4AAA}" type="pres">
      <dgm:prSet presAssocID="{2754807D-1030-4640-A344-3F39479B338D}" presName="hierChild7" presStyleCnt="0"/>
      <dgm:spPr/>
    </dgm:pt>
    <dgm:pt modelId="{AED77FAF-A950-482F-91E8-F60CF7736FEF}" type="pres">
      <dgm:prSet presAssocID="{69A339CB-A7B0-4627-9D4F-7EA1670211CC}" presName="hierChild3" presStyleCnt="0"/>
      <dgm:spPr/>
    </dgm:pt>
    <dgm:pt modelId="{F89C66A4-655E-4A41-8A00-4448D495BD2D}" type="pres">
      <dgm:prSet presAssocID="{43FC2631-87E4-4CF8-B4B1-5C5664A1CA42}" presName="hierRoot1" presStyleCnt="0">
        <dgm:presLayoutVars>
          <dgm:hierBranch val="init"/>
        </dgm:presLayoutVars>
      </dgm:prSet>
      <dgm:spPr/>
    </dgm:pt>
    <dgm:pt modelId="{58572029-EF4E-4D85-8526-0CC1DE6F7A85}" type="pres">
      <dgm:prSet presAssocID="{43FC2631-87E4-4CF8-B4B1-5C5664A1CA42}" presName="rootComposite1" presStyleCnt="0"/>
      <dgm:spPr/>
    </dgm:pt>
    <dgm:pt modelId="{ED3E2B25-C605-4D52-87A0-162F7102FC20}" type="pres">
      <dgm:prSet presAssocID="{43FC2631-87E4-4CF8-B4B1-5C5664A1CA42}" presName="rootText1" presStyleLbl="node0" presStyleIdx="2" presStyleCnt="3">
        <dgm:presLayoutVars>
          <dgm:chPref val="3"/>
        </dgm:presLayoutVars>
      </dgm:prSet>
      <dgm:spPr/>
    </dgm:pt>
    <dgm:pt modelId="{28B7ED28-8865-4D8A-8AD6-C08B05D6E933}" type="pres">
      <dgm:prSet presAssocID="{43FC2631-87E4-4CF8-B4B1-5C5664A1CA42}" presName="rootConnector1" presStyleLbl="node1" presStyleIdx="0" presStyleCnt="0"/>
      <dgm:spPr/>
    </dgm:pt>
    <dgm:pt modelId="{91CCF5DE-A1EB-459E-8A3D-1C1F3CE7E8EE}" type="pres">
      <dgm:prSet presAssocID="{43FC2631-87E4-4CF8-B4B1-5C5664A1CA42}" presName="hierChild2" presStyleCnt="0"/>
      <dgm:spPr/>
    </dgm:pt>
    <dgm:pt modelId="{85DE20F4-E1BA-4F27-8383-346B23125396}" type="pres">
      <dgm:prSet presAssocID="{43FC2631-87E4-4CF8-B4B1-5C5664A1CA42}" presName="hierChild3" presStyleCnt="0"/>
      <dgm:spPr/>
    </dgm:pt>
  </dgm:ptLst>
  <dgm:cxnLst>
    <dgm:cxn modelId="{F990A0C7-860E-4C3F-9D22-4AF3FEEC1DC8}" srcId="{69A339CB-A7B0-4627-9D4F-7EA1670211CC}" destId="{EA3E757C-BDE2-4854-89DB-CB61309B583B}" srcOrd="1" destOrd="0" parTransId="{4F394789-A8A5-4D6E-9892-84C54439E373}" sibTransId="{28CCAFF0-04BB-46FC-8734-A8A281C3CAAE}"/>
    <dgm:cxn modelId="{8EA774D1-131D-40BC-905D-47D3CB9A134D}" type="presOf" srcId="{2754807D-1030-4640-A344-3F39479B338D}" destId="{E7F34AD1-BDAA-4329-A654-DEF7554AD380}" srcOrd="0" destOrd="0" presId="urn:microsoft.com/office/officeart/2005/8/layout/orgChart1"/>
    <dgm:cxn modelId="{5E1EFB8D-760D-45B0-A2E6-A0F467DFEA0A}" type="presOf" srcId="{4F394789-A8A5-4D6E-9892-84C54439E373}" destId="{82DF263C-5000-47E7-8CB2-B46E12E824E1}" srcOrd="0" destOrd="0" presId="urn:microsoft.com/office/officeart/2005/8/layout/orgChart1"/>
    <dgm:cxn modelId="{D45E7FFE-8475-4FB5-A447-0E65C06E6410}" type="presOf" srcId="{59F062F5-F376-40A1-A8F0-1538F529D8E0}" destId="{B36A77D8-8B5C-4F32-B4EA-DCC80A3994EF}" srcOrd="0" destOrd="0" presId="urn:microsoft.com/office/officeart/2005/8/layout/orgChart1"/>
    <dgm:cxn modelId="{80C820B9-9376-4598-9125-466F37785639}" type="presOf" srcId="{E07DC55E-0D88-49F8-92CD-BECF6DEF915E}" destId="{6ABB5865-5551-4CAF-A988-8D47465B2AA3}" srcOrd="0" destOrd="0" presId="urn:microsoft.com/office/officeart/2005/8/layout/orgChart1"/>
    <dgm:cxn modelId="{4953693D-A61D-44CC-9A12-E41DB594988F}" type="presOf" srcId="{E07DC55E-0D88-49F8-92CD-BECF6DEF915E}" destId="{784AA2AF-EF7E-4F0C-8A4B-5B141C31134A}" srcOrd="1" destOrd="0" presId="urn:microsoft.com/office/officeart/2005/8/layout/orgChart1"/>
    <dgm:cxn modelId="{1C5FD3B0-8BA4-4D41-80D6-9D93C5ABF720}" type="presOf" srcId="{2754807D-1030-4640-A344-3F39479B338D}" destId="{F791F762-4D55-4884-A89B-0D6D5D0A3506}" srcOrd="1" destOrd="0" presId="urn:microsoft.com/office/officeart/2005/8/layout/orgChart1"/>
    <dgm:cxn modelId="{9F511292-6AD0-4111-B49C-97333E56061C}" type="presOf" srcId="{62D94CC4-127A-436A-A270-215A4FEB1BEC}" destId="{0A96BE26-C1CE-4CCA-B10E-37DA121DD309}" srcOrd="0" destOrd="0" presId="urn:microsoft.com/office/officeart/2005/8/layout/orgChart1"/>
    <dgm:cxn modelId="{63B05251-66FF-40A5-B2C7-DF009710D62C}" type="presOf" srcId="{69A339CB-A7B0-4627-9D4F-7EA1670211CC}" destId="{4B36B05C-E189-41ED-9A7B-378E88C9947C}" srcOrd="0" destOrd="0" presId="urn:microsoft.com/office/officeart/2005/8/layout/orgChart1"/>
    <dgm:cxn modelId="{842B1918-D500-4382-83CF-109F770FDAC3}" type="presOf" srcId="{59F062F5-F376-40A1-A8F0-1538F529D8E0}" destId="{97A28514-3365-4A0C-B5D6-57E42B5AFBDD}" srcOrd="1" destOrd="0" presId="urn:microsoft.com/office/officeart/2005/8/layout/orgChart1"/>
    <dgm:cxn modelId="{DC7B8192-546D-471F-A278-B1A248F5FB71}" type="presOf" srcId="{EA3E757C-BDE2-4854-89DB-CB61309B583B}" destId="{B615B434-9B4C-489F-9AA3-087C904870F5}" srcOrd="1" destOrd="0" presId="urn:microsoft.com/office/officeart/2005/8/layout/orgChart1"/>
    <dgm:cxn modelId="{FB5C4D10-83A0-45D9-8886-121A2328117D}" srcId="{D2B02262-74BB-434F-A520-EBF34BF03981}" destId="{0233BDBC-3039-4061-95FB-BD2C20D04EA5}" srcOrd="1" destOrd="0" parTransId="{5A7A2A8A-3DAA-4E51-866F-58E2924E33A6}" sibTransId="{B7DF7513-169B-4CFC-84BD-9FFAB3E1027A}"/>
    <dgm:cxn modelId="{F52EA242-ABBD-4346-AFEF-302680704832}" type="presOf" srcId="{03300A8F-F2AD-498E-A4E4-57D48CF1645B}" destId="{57969BD3-1C70-4791-966B-864F6DA6A2F2}" srcOrd="0" destOrd="0" presId="urn:microsoft.com/office/officeart/2005/8/layout/orgChart1"/>
    <dgm:cxn modelId="{0C0FDA3A-A5B5-4FED-A148-D1A26517530F}" type="presOf" srcId="{D2B02262-74BB-434F-A520-EBF34BF03981}" destId="{DCCA6695-8C5D-48A6-B1B7-E4E9405172B5}" srcOrd="0" destOrd="0" presId="urn:microsoft.com/office/officeart/2005/8/layout/orgChart1"/>
    <dgm:cxn modelId="{4BFA92B5-0DF3-4E9B-B5A3-600784C6140D}" srcId="{6DD8F367-4459-453B-8EA4-1EC830241E3D}" destId="{62D94CC4-127A-436A-A270-215A4FEB1BEC}" srcOrd="0" destOrd="0" parTransId="{E22E67B9-C19B-4B95-8A0C-2ADF365A8FDA}" sibTransId="{0FFC1258-7322-4460-9169-3EAD5B530C8D}"/>
    <dgm:cxn modelId="{AA7F69A7-B52D-4AAB-A21C-2C832EAED283}" srcId="{EA3E757C-BDE2-4854-89DB-CB61309B583B}" destId="{E07DC55E-0D88-49F8-92CD-BECF6DEF915E}" srcOrd="0" destOrd="0" parTransId="{39F44828-184C-4A47-A642-576F868F9494}" sibTransId="{7351B88A-41A5-4BE8-833D-7E41E3C35BDD}"/>
    <dgm:cxn modelId="{65BC5793-FCD4-481C-9363-523B70BBEE5A}" type="presOf" srcId="{DBC84B69-0A14-43B1-8CF4-D525DB01CD3B}" destId="{CACB8883-3BA5-4817-B71D-60DDA84C308B}" srcOrd="0" destOrd="0" presId="urn:microsoft.com/office/officeart/2005/8/layout/orgChart1"/>
    <dgm:cxn modelId="{08B9E740-FB57-46BB-92AD-BE7198E6D25C}" type="presOf" srcId="{EA3E757C-BDE2-4854-89DB-CB61309B583B}" destId="{C512AD91-3C27-4368-B97F-53AAF4DD9387}" srcOrd="0" destOrd="0" presId="urn:microsoft.com/office/officeart/2005/8/layout/orgChart1"/>
    <dgm:cxn modelId="{35952C70-F2EF-4BD9-9E21-F747B84AF49B}" type="presOf" srcId="{C498C6A2-FF47-40F9-9FA8-ABE4FD854DFF}" destId="{1EF11490-8785-4A54-BC5D-35F311ED34D1}" srcOrd="0" destOrd="0" presId="urn:microsoft.com/office/officeart/2005/8/layout/orgChart1"/>
    <dgm:cxn modelId="{F5392390-A17F-4240-BA98-6077B01E4DE2}" type="presOf" srcId="{43FC2631-87E4-4CF8-B4B1-5C5664A1CA42}" destId="{ED3E2B25-C605-4D52-87A0-162F7102FC20}" srcOrd="0" destOrd="0" presId="urn:microsoft.com/office/officeart/2005/8/layout/orgChart1"/>
    <dgm:cxn modelId="{B0886254-C6BA-4823-B63E-4005245474D1}" srcId="{69A339CB-A7B0-4627-9D4F-7EA1670211CC}" destId="{D2B02262-74BB-434F-A520-EBF34BF03981}" srcOrd="0" destOrd="0" parTransId="{DBC84B69-0A14-43B1-8CF4-D525DB01CD3B}" sibTransId="{DFFE352F-647C-479C-B3B7-FBA7E18D24F8}"/>
    <dgm:cxn modelId="{89334CC2-6B09-4C12-97EC-0021EFAFD844}" type="presOf" srcId="{5A7A2A8A-3DAA-4E51-866F-58E2924E33A6}" destId="{FF1D5411-7CBB-467D-BEFE-728D672A792A}" srcOrd="0" destOrd="0" presId="urn:microsoft.com/office/officeart/2005/8/layout/orgChart1"/>
    <dgm:cxn modelId="{E6432EAD-F076-4DD8-8645-AE21E45D1CEB}" type="presOf" srcId="{0233BDBC-3039-4061-95FB-BD2C20D04EA5}" destId="{A1ED8549-4883-4F90-9881-0F46AD76D160}" srcOrd="0" destOrd="0" presId="urn:microsoft.com/office/officeart/2005/8/layout/orgChart1"/>
    <dgm:cxn modelId="{2536C8C7-9B2E-4FA5-A43E-FED2C58F6CAC}" type="presOf" srcId="{6DD8F367-4459-453B-8EA4-1EC830241E3D}" destId="{00749C0C-C502-404C-8C46-F565B1F75616}" srcOrd="0" destOrd="0" presId="urn:microsoft.com/office/officeart/2005/8/layout/orgChart1"/>
    <dgm:cxn modelId="{277CFC42-471B-4251-A40D-394C81ED5286}" type="presOf" srcId="{39F44828-184C-4A47-A642-576F868F9494}" destId="{6467AB14-E94D-48ED-B1B3-4E0571F2B96F}" srcOrd="0" destOrd="0" presId="urn:microsoft.com/office/officeart/2005/8/layout/orgChart1"/>
    <dgm:cxn modelId="{853F01E5-2608-4B7E-8CC3-9F2E74E0E412}" srcId="{EA3E757C-BDE2-4854-89DB-CB61309B583B}" destId="{2754807D-1030-4640-A344-3F39479B338D}" srcOrd="1" destOrd="0" parTransId="{C498C6A2-FF47-40F9-9FA8-ABE4FD854DFF}" sibTransId="{3BA084EF-28B4-4F7D-8755-9F6834620515}"/>
    <dgm:cxn modelId="{A678835B-8CA9-476B-80A4-F6D3C5E803BA}" type="presOf" srcId="{D2B02262-74BB-434F-A520-EBF34BF03981}" destId="{105126BC-9DA4-45F5-AF20-8326EC473865}" srcOrd="1" destOrd="0" presId="urn:microsoft.com/office/officeart/2005/8/layout/orgChart1"/>
    <dgm:cxn modelId="{51E89D7D-3429-410E-9888-2800D8FBE351}" type="presOf" srcId="{0233BDBC-3039-4061-95FB-BD2C20D04EA5}" destId="{3C85CDA5-DB29-4274-9F42-6DFFADA84EE3}" srcOrd="1" destOrd="0" presId="urn:microsoft.com/office/officeart/2005/8/layout/orgChart1"/>
    <dgm:cxn modelId="{BEBE26A0-940C-4992-808C-B46C42BFFF31}" srcId="{6DD8F367-4459-453B-8EA4-1EC830241E3D}" destId="{69A339CB-A7B0-4627-9D4F-7EA1670211CC}" srcOrd="1" destOrd="0" parTransId="{B9E78DD6-4D93-46A4-8605-83D98CB51A88}" sibTransId="{75372F50-082F-4839-9B8B-25B1038258C8}"/>
    <dgm:cxn modelId="{4738E1E6-F1F2-42FB-8C0D-15F8E916A901}" type="presOf" srcId="{62D94CC4-127A-436A-A270-215A4FEB1BEC}" destId="{9085080F-7713-48B5-B200-55189D18DD1E}" srcOrd="1" destOrd="0" presId="urn:microsoft.com/office/officeart/2005/8/layout/orgChart1"/>
    <dgm:cxn modelId="{3DFFD371-10F7-40FD-A05C-E0C4A423F7E3}" srcId="{6DD8F367-4459-453B-8EA4-1EC830241E3D}" destId="{43FC2631-87E4-4CF8-B4B1-5C5664A1CA42}" srcOrd="2" destOrd="0" parTransId="{167B1E27-10BD-4FED-B2E8-DE4F23402626}" sibTransId="{15E50270-B7D8-452C-ACFA-F08376C42C1C}"/>
    <dgm:cxn modelId="{2EE6DBF0-16A4-4A2A-9373-42CF5AE7377E}" type="presOf" srcId="{43FC2631-87E4-4CF8-B4B1-5C5664A1CA42}" destId="{28B7ED28-8865-4D8A-8AD6-C08B05D6E933}" srcOrd="1" destOrd="0" presId="urn:microsoft.com/office/officeart/2005/8/layout/orgChart1"/>
    <dgm:cxn modelId="{7867D273-7F87-4E59-A411-3DCF7195B68D}" srcId="{D2B02262-74BB-434F-A520-EBF34BF03981}" destId="{59F062F5-F376-40A1-A8F0-1538F529D8E0}" srcOrd="0" destOrd="0" parTransId="{03300A8F-F2AD-498E-A4E4-57D48CF1645B}" sibTransId="{94ECE7AA-9C9F-48EE-8B9D-C5CA1375F686}"/>
    <dgm:cxn modelId="{30AFEF22-0204-4B15-BAF8-C4D2C6FE5E35}" type="presOf" srcId="{69A339CB-A7B0-4627-9D4F-7EA1670211CC}" destId="{22148FD7-1A03-4823-99B1-EE332067C5D7}" srcOrd="1" destOrd="0" presId="urn:microsoft.com/office/officeart/2005/8/layout/orgChart1"/>
    <dgm:cxn modelId="{24C5A82D-E1B3-4326-B5D4-6754AECBE55F}" type="presParOf" srcId="{00749C0C-C502-404C-8C46-F565B1F75616}" destId="{C1E3CB9F-71E3-4921-8549-75A9A25E2594}" srcOrd="0" destOrd="0" presId="urn:microsoft.com/office/officeart/2005/8/layout/orgChart1"/>
    <dgm:cxn modelId="{EE0F359F-5D11-41A5-B7F8-8E49D2B7DD33}" type="presParOf" srcId="{C1E3CB9F-71E3-4921-8549-75A9A25E2594}" destId="{E30C3C45-F7CB-4DD1-856E-A092B4609BB0}" srcOrd="0" destOrd="0" presId="urn:microsoft.com/office/officeart/2005/8/layout/orgChart1"/>
    <dgm:cxn modelId="{213D1751-C435-4BBE-ADD4-8E1D3F97121D}" type="presParOf" srcId="{E30C3C45-F7CB-4DD1-856E-A092B4609BB0}" destId="{0A96BE26-C1CE-4CCA-B10E-37DA121DD309}" srcOrd="0" destOrd="0" presId="urn:microsoft.com/office/officeart/2005/8/layout/orgChart1"/>
    <dgm:cxn modelId="{FEF4B62F-53EA-467A-A51F-B8C3B92E881A}" type="presParOf" srcId="{E30C3C45-F7CB-4DD1-856E-A092B4609BB0}" destId="{9085080F-7713-48B5-B200-55189D18DD1E}" srcOrd="1" destOrd="0" presId="urn:microsoft.com/office/officeart/2005/8/layout/orgChart1"/>
    <dgm:cxn modelId="{08D8713F-1E1B-405F-9ED2-271C46E356BB}" type="presParOf" srcId="{C1E3CB9F-71E3-4921-8549-75A9A25E2594}" destId="{6D663F24-9FF9-4A8E-92CB-72122D377173}" srcOrd="1" destOrd="0" presId="urn:microsoft.com/office/officeart/2005/8/layout/orgChart1"/>
    <dgm:cxn modelId="{B74CED01-A41B-4BF7-BF1D-A960F608F505}" type="presParOf" srcId="{C1E3CB9F-71E3-4921-8549-75A9A25E2594}" destId="{9D6CDF5B-2A52-491B-B301-054CB0B281D6}" srcOrd="2" destOrd="0" presId="urn:microsoft.com/office/officeart/2005/8/layout/orgChart1"/>
    <dgm:cxn modelId="{7559AC83-E21B-4DB0-8786-FB47D49548C9}" type="presParOf" srcId="{00749C0C-C502-404C-8C46-F565B1F75616}" destId="{3C741725-98C6-42A0-97AB-319B95815B2C}" srcOrd="1" destOrd="0" presId="urn:microsoft.com/office/officeart/2005/8/layout/orgChart1"/>
    <dgm:cxn modelId="{BFB79F1C-7E6E-4832-8436-0FF4AE4D4EC3}" type="presParOf" srcId="{3C741725-98C6-42A0-97AB-319B95815B2C}" destId="{411D2C33-3653-469C-8DFA-F04AE7B4042D}" srcOrd="0" destOrd="0" presId="urn:microsoft.com/office/officeart/2005/8/layout/orgChart1"/>
    <dgm:cxn modelId="{F50F11F8-0E88-4AC2-8836-00305E89A3B9}" type="presParOf" srcId="{411D2C33-3653-469C-8DFA-F04AE7B4042D}" destId="{4B36B05C-E189-41ED-9A7B-378E88C9947C}" srcOrd="0" destOrd="0" presId="urn:microsoft.com/office/officeart/2005/8/layout/orgChart1"/>
    <dgm:cxn modelId="{AC015BF3-5A4F-410B-895B-97694C87CB71}" type="presParOf" srcId="{411D2C33-3653-469C-8DFA-F04AE7B4042D}" destId="{22148FD7-1A03-4823-99B1-EE332067C5D7}" srcOrd="1" destOrd="0" presId="urn:microsoft.com/office/officeart/2005/8/layout/orgChart1"/>
    <dgm:cxn modelId="{238C0F2D-FA33-4B2D-B0CE-82F090C5365F}" type="presParOf" srcId="{3C741725-98C6-42A0-97AB-319B95815B2C}" destId="{15BC0D2C-7F18-4F62-94EC-7DFF683A6E91}" srcOrd="1" destOrd="0" presId="urn:microsoft.com/office/officeart/2005/8/layout/orgChart1"/>
    <dgm:cxn modelId="{5BC8E0A0-CAD3-4281-B07E-8C6556A42A3B}" type="presParOf" srcId="{15BC0D2C-7F18-4F62-94EC-7DFF683A6E91}" destId="{CACB8883-3BA5-4817-B71D-60DDA84C308B}" srcOrd="0" destOrd="0" presId="urn:microsoft.com/office/officeart/2005/8/layout/orgChart1"/>
    <dgm:cxn modelId="{C1B933B2-59D1-403B-AB05-09CCDD3B40D0}" type="presParOf" srcId="{15BC0D2C-7F18-4F62-94EC-7DFF683A6E91}" destId="{776126A6-BAD9-49F5-988A-35FCBEFDE310}" srcOrd="1" destOrd="0" presId="urn:microsoft.com/office/officeart/2005/8/layout/orgChart1"/>
    <dgm:cxn modelId="{5F1B183B-4830-484A-818B-13D6452703A5}" type="presParOf" srcId="{776126A6-BAD9-49F5-988A-35FCBEFDE310}" destId="{D0A367C6-5E0B-46C7-B0FC-F30830461204}" srcOrd="0" destOrd="0" presId="urn:microsoft.com/office/officeart/2005/8/layout/orgChart1"/>
    <dgm:cxn modelId="{5DD6F0E3-709C-403D-B193-126F19034332}" type="presParOf" srcId="{D0A367C6-5E0B-46C7-B0FC-F30830461204}" destId="{DCCA6695-8C5D-48A6-B1B7-E4E9405172B5}" srcOrd="0" destOrd="0" presId="urn:microsoft.com/office/officeart/2005/8/layout/orgChart1"/>
    <dgm:cxn modelId="{F3107644-7A34-46FE-A486-D9D10DC83354}" type="presParOf" srcId="{D0A367C6-5E0B-46C7-B0FC-F30830461204}" destId="{105126BC-9DA4-45F5-AF20-8326EC473865}" srcOrd="1" destOrd="0" presId="urn:microsoft.com/office/officeart/2005/8/layout/orgChart1"/>
    <dgm:cxn modelId="{8AB02331-EC46-4030-841F-563D5574F3B9}" type="presParOf" srcId="{776126A6-BAD9-49F5-988A-35FCBEFDE310}" destId="{A551ECC7-5380-4051-88BD-524C69699848}" srcOrd="1" destOrd="0" presId="urn:microsoft.com/office/officeart/2005/8/layout/orgChart1"/>
    <dgm:cxn modelId="{9C2E391A-8CBF-4A73-9FB9-8F7FFE78F037}" type="presParOf" srcId="{776126A6-BAD9-49F5-988A-35FCBEFDE310}" destId="{9E648E83-9EBA-4764-935D-4D02FBE181FB}" srcOrd="2" destOrd="0" presId="urn:microsoft.com/office/officeart/2005/8/layout/orgChart1"/>
    <dgm:cxn modelId="{CE23B1FA-0685-4CF9-9F21-58B718D12708}" type="presParOf" srcId="{9E648E83-9EBA-4764-935D-4D02FBE181FB}" destId="{57969BD3-1C70-4791-966B-864F6DA6A2F2}" srcOrd="0" destOrd="0" presId="urn:microsoft.com/office/officeart/2005/8/layout/orgChart1"/>
    <dgm:cxn modelId="{5B205C19-019D-4EE9-9B1B-007CFDD28E49}" type="presParOf" srcId="{9E648E83-9EBA-4764-935D-4D02FBE181FB}" destId="{AF617046-4A06-487B-9430-E57563061708}" srcOrd="1" destOrd="0" presId="urn:microsoft.com/office/officeart/2005/8/layout/orgChart1"/>
    <dgm:cxn modelId="{AD5E77F9-997A-4E72-9426-332B9A04E863}" type="presParOf" srcId="{AF617046-4A06-487B-9430-E57563061708}" destId="{FDF66878-9CA1-4B22-A3B4-4DAB70AD9C13}" srcOrd="0" destOrd="0" presId="urn:microsoft.com/office/officeart/2005/8/layout/orgChart1"/>
    <dgm:cxn modelId="{BAFC4C5D-9B6D-47C7-B52D-4F11F6E2918C}" type="presParOf" srcId="{FDF66878-9CA1-4B22-A3B4-4DAB70AD9C13}" destId="{B36A77D8-8B5C-4F32-B4EA-DCC80A3994EF}" srcOrd="0" destOrd="0" presId="urn:microsoft.com/office/officeart/2005/8/layout/orgChart1"/>
    <dgm:cxn modelId="{FC94F5BD-068A-4A4C-B354-8B6EF9A8D591}" type="presParOf" srcId="{FDF66878-9CA1-4B22-A3B4-4DAB70AD9C13}" destId="{97A28514-3365-4A0C-B5D6-57E42B5AFBDD}" srcOrd="1" destOrd="0" presId="urn:microsoft.com/office/officeart/2005/8/layout/orgChart1"/>
    <dgm:cxn modelId="{7AC506E0-3FB4-4248-A058-7073E2443E85}" type="presParOf" srcId="{AF617046-4A06-487B-9430-E57563061708}" destId="{3E627C57-2878-4AB7-94A6-C7A0C829E880}" srcOrd="1" destOrd="0" presId="urn:microsoft.com/office/officeart/2005/8/layout/orgChart1"/>
    <dgm:cxn modelId="{1ACFF8B4-08CA-480D-92E3-6578713B1BDD}" type="presParOf" srcId="{AF617046-4A06-487B-9430-E57563061708}" destId="{C0D36424-2CAB-4766-97EB-A81C11E8279F}" srcOrd="2" destOrd="0" presId="urn:microsoft.com/office/officeart/2005/8/layout/orgChart1"/>
    <dgm:cxn modelId="{24F62499-C044-4388-A473-2347484DBC3F}" type="presParOf" srcId="{9E648E83-9EBA-4764-935D-4D02FBE181FB}" destId="{FF1D5411-7CBB-467D-BEFE-728D672A792A}" srcOrd="2" destOrd="0" presId="urn:microsoft.com/office/officeart/2005/8/layout/orgChart1"/>
    <dgm:cxn modelId="{47CF502E-AB56-44F1-86B9-D528F25CD8A6}" type="presParOf" srcId="{9E648E83-9EBA-4764-935D-4D02FBE181FB}" destId="{7E430112-00D3-4CBE-9F97-A6C6374A0B07}" srcOrd="3" destOrd="0" presId="urn:microsoft.com/office/officeart/2005/8/layout/orgChart1"/>
    <dgm:cxn modelId="{15DA9FA5-013E-4F3A-8C8D-E76FE8E15F40}" type="presParOf" srcId="{7E430112-00D3-4CBE-9F97-A6C6374A0B07}" destId="{B32F40AD-17DC-459E-9ED1-35BCF5D93B94}" srcOrd="0" destOrd="0" presId="urn:microsoft.com/office/officeart/2005/8/layout/orgChart1"/>
    <dgm:cxn modelId="{E3D9B87C-CEEA-4462-AAEE-0AC009A9CEE0}" type="presParOf" srcId="{B32F40AD-17DC-459E-9ED1-35BCF5D93B94}" destId="{A1ED8549-4883-4F90-9881-0F46AD76D160}" srcOrd="0" destOrd="0" presId="urn:microsoft.com/office/officeart/2005/8/layout/orgChart1"/>
    <dgm:cxn modelId="{C94D7759-5B27-4127-8AF0-FD8DED077567}" type="presParOf" srcId="{B32F40AD-17DC-459E-9ED1-35BCF5D93B94}" destId="{3C85CDA5-DB29-4274-9F42-6DFFADA84EE3}" srcOrd="1" destOrd="0" presId="urn:microsoft.com/office/officeart/2005/8/layout/orgChart1"/>
    <dgm:cxn modelId="{C38E135E-5D03-491F-B6C4-4A706ED36DF7}" type="presParOf" srcId="{7E430112-00D3-4CBE-9F97-A6C6374A0B07}" destId="{72D577E9-26D2-4DF5-81A8-E4EA975354F4}" srcOrd="1" destOrd="0" presId="urn:microsoft.com/office/officeart/2005/8/layout/orgChart1"/>
    <dgm:cxn modelId="{28C90EF8-2C87-40DF-B822-4DCFE6CA31D8}" type="presParOf" srcId="{7E430112-00D3-4CBE-9F97-A6C6374A0B07}" destId="{32CD2440-1675-4530-BA93-C8C7C58E7196}" srcOrd="2" destOrd="0" presId="urn:microsoft.com/office/officeart/2005/8/layout/orgChart1"/>
    <dgm:cxn modelId="{52030DD4-608D-4B4A-94F7-2320B2FD1296}" type="presParOf" srcId="{15BC0D2C-7F18-4F62-94EC-7DFF683A6E91}" destId="{82DF263C-5000-47E7-8CB2-B46E12E824E1}" srcOrd="2" destOrd="0" presId="urn:microsoft.com/office/officeart/2005/8/layout/orgChart1"/>
    <dgm:cxn modelId="{BA8F99EF-1EF5-4C8F-B9C2-7C8E0072DDF8}" type="presParOf" srcId="{15BC0D2C-7F18-4F62-94EC-7DFF683A6E91}" destId="{9C86043A-58C4-4567-A9C2-E8CBBFAB62D1}" srcOrd="3" destOrd="0" presId="urn:microsoft.com/office/officeart/2005/8/layout/orgChart1"/>
    <dgm:cxn modelId="{9D9C41AA-F5F9-4CE7-BF64-9A61DF5643C4}" type="presParOf" srcId="{9C86043A-58C4-4567-A9C2-E8CBBFAB62D1}" destId="{B0F6272C-B5F0-40F7-9E91-3D968A3F39EF}" srcOrd="0" destOrd="0" presId="urn:microsoft.com/office/officeart/2005/8/layout/orgChart1"/>
    <dgm:cxn modelId="{C6336FF6-2209-4F9C-8479-F7DEAD5D4CFD}" type="presParOf" srcId="{B0F6272C-B5F0-40F7-9E91-3D968A3F39EF}" destId="{C512AD91-3C27-4368-B97F-53AAF4DD9387}" srcOrd="0" destOrd="0" presId="urn:microsoft.com/office/officeart/2005/8/layout/orgChart1"/>
    <dgm:cxn modelId="{0D7530AB-A4DF-49BC-AAC9-A4F9B0657E6F}" type="presParOf" srcId="{B0F6272C-B5F0-40F7-9E91-3D968A3F39EF}" destId="{B615B434-9B4C-489F-9AA3-087C904870F5}" srcOrd="1" destOrd="0" presId="urn:microsoft.com/office/officeart/2005/8/layout/orgChart1"/>
    <dgm:cxn modelId="{6B7ED78D-25FC-49E8-8D40-6CF92BB10556}" type="presParOf" srcId="{9C86043A-58C4-4567-A9C2-E8CBBFAB62D1}" destId="{2453DE40-924E-46CA-965C-32FB05561DD0}" srcOrd="1" destOrd="0" presId="urn:microsoft.com/office/officeart/2005/8/layout/orgChart1"/>
    <dgm:cxn modelId="{F2AC9637-FD7A-4A62-B9DD-D3CDCE27F265}" type="presParOf" srcId="{9C86043A-58C4-4567-A9C2-E8CBBFAB62D1}" destId="{E6CF2005-D59B-42B8-8156-5F2217BB93FE}" srcOrd="2" destOrd="0" presId="urn:microsoft.com/office/officeart/2005/8/layout/orgChart1"/>
    <dgm:cxn modelId="{E6E93C52-1C0C-4F8D-AD35-D9D4638EEC9C}" type="presParOf" srcId="{E6CF2005-D59B-42B8-8156-5F2217BB93FE}" destId="{6467AB14-E94D-48ED-B1B3-4E0571F2B96F}" srcOrd="0" destOrd="0" presId="urn:microsoft.com/office/officeart/2005/8/layout/orgChart1"/>
    <dgm:cxn modelId="{70BC83C6-F81C-45C7-9DAD-D3C62A8D94ED}" type="presParOf" srcId="{E6CF2005-D59B-42B8-8156-5F2217BB93FE}" destId="{86C2D2CC-5980-401A-BB73-896D8F4E7E42}" srcOrd="1" destOrd="0" presId="urn:microsoft.com/office/officeart/2005/8/layout/orgChart1"/>
    <dgm:cxn modelId="{77F15403-F863-4B99-BC49-CF3AC1D628D2}" type="presParOf" srcId="{86C2D2CC-5980-401A-BB73-896D8F4E7E42}" destId="{86D03D4F-7F91-4DC6-A381-FDFC082FF24A}" srcOrd="0" destOrd="0" presId="urn:microsoft.com/office/officeart/2005/8/layout/orgChart1"/>
    <dgm:cxn modelId="{6C343050-331B-4B61-8BB4-B64769FD553D}" type="presParOf" srcId="{86D03D4F-7F91-4DC6-A381-FDFC082FF24A}" destId="{6ABB5865-5551-4CAF-A988-8D47465B2AA3}" srcOrd="0" destOrd="0" presId="urn:microsoft.com/office/officeart/2005/8/layout/orgChart1"/>
    <dgm:cxn modelId="{50350113-E864-4D3F-8841-CE956FB605E8}" type="presParOf" srcId="{86D03D4F-7F91-4DC6-A381-FDFC082FF24A}" destId="{784AA2AF-EF7E-4F0C-8A4B-5B141C31134A}" srcOrd="1" destOrd="0" presId="urn:microsoft.com/office/officeart/2005/8/layout/orgChart1"/>
    <dgm:cxn modelId="{28969ED0-2CEB-4344-9C48-4F8C925F32FD}" type="presParOf" srcId="{86C2D2CC-5980-401A-BB73-896D8F4E7E42}" destId="{2AD8D96F-0623-42EC-8192-45CE025F3E74}" srcOrd="1" destOrd="0" presId="urn:microsoft.com/office/officeart/2005/8/layout/orgChart1"/>
    <dgm:cxn modelId="{2DFCBE46-01A6-448F-8ECA-34EE8A3B6B5C}" type="presParOf" srcId="{86C2D2CC-5980-401A-BB73-896D8F4E7E42}" destId="{D69EDF02-F74B-4D91-BE3E-DE10339B0864}" srcOrd="2" destOrd="0" presId="urn:microsoft.com/office/officeart/2005/8/layout/orgChart1"/>
    <dgm:cxn modelId="{B89109DA-7A08-40E2-954F-D8C91ED471CF}" type="presParOf" srcId="{E6CF2005-D59B-42B8-8156-5F2217BB93FE}" destId="{1EF11490-8785-4A54-BC5D-35F311ED34D1}" srcOrd="2" destOrd="0" presId="urn:microsoft.com/office/officeart/2005/8/layout/orgChart1"/>
    <dgm:cxn modelId="{968E4B16-65F8-4E4C-9549-5411084307CC}" type="presParOf" srcId="{E6CF2005-D59B-42B8-8156-5F2217BB93FE}" destId="{B73F6B50-F433-4206-AD68-A9C122AE9D0D}" srcOrd="3" destOrd="0" presId="urn:microsoft.com/office/officeart/2005/8/layout/orgChart1"/>
    <dgm:cxn modelId="{8D8DF268-2F40-400C-B28C-D08511123820}" type="presParOf" srcId="{B73F6B50-F433-4206-AD68-A9C122AE9D0D}" destId="{96519F9E-1DBF-4350-8648-C43F6327275C}" srcOrd="0" destOrd="0" presId="urn:microsoft.com/office/officeart/2005/8/layout/orgChart1"/>
    <dgm:cxn modelId="{D53CDC31-B1C6-45AB-A45D-7070B2E5926D}" type="presParOf" srcId="{96519F9E-1DBF-4350-8648-C43F6327275C}" destId="{E7F34AD1-BDAA-4329-A654-DEF7554AD380}" srcOrd="0" destOrd="0" presId="urn:microsoft.com/office/officeart/2005/8/layout/orgChart1"/>
    <dgm:cxn modelId="{44F03922-8941-4838-A917-85EFCFCBA959}" type="presParOf" srcId="{96519F9E-1DBF-4350-8648-C43F6327275C}" destId="{F791F762-4D55-4884-A89B-0D6D5D0A3506}" srcOrd="1" destOrd="0" presId="urn:microsoft.com/office/officeart/2005/8/layout/orgChart1"/>
    <dgm:cxn modelId="{5732C96F-470F-47AB-BD27-AD3475F412D1}" type="presParOf" srcId="{B73F6B50-F433-4206-AD68-A9C122AE9D0D}" destId="{11DC7335-15E8-4628-AB80-45371BC7CA9C}" srcOrd="1" destOrd="0" presId="urn:microsoft.com/office/officeart/2005/8/layout/orgChart1"/>
    <dgm:cxn modelId="{6A691994-CFBA-49B0-ADDF-D8F29B1AF51A}" type="presParOf" srcId="{B73F6B50-F433-4206-AD68-A9C122AE9D0D}" destId="{D1196C70-2472-4469-859A-1EF316BA4AAA}" srcOrd="2" destOrd="0" presId="urn:microsoft.com/office/officeart/2005/8/layout/orgChart1"/>
    <dgm:cxn modelId="{19AA4226-9073-414D-A6DA-92DAE08F4CFF}" type="presParOf" srcId="{3C741725-98C6-42A0-97AB-319B95815B2C}" destId="{AED77FAF-A950-482F-91E8-F60CF7736FEF}" srcOrd="2" destOrd="0" presId="urn:microsoft.com/office/officeart/2005/8/layout/orgChart1"/>
    <dgm:cxn modelId="{76A63AAE-9E43-46B0-A92F-EDDC6C4467ED}" type="presParOf" srcId="{00749C0C-C502-404C-8C46-F565B1F75616}" destId="{F89C66A4-655E-4A41-8A00-4448D495BD2D}" srcOrd="2" destOrd="0" presId="urn:microsoft.com/office/officeart/2005/8/layout/orgChart1"/>
    <dgm:cxn modelId="{D55C603E-1BAC-4BBD-BCD4-269DF2BAADA8}" type="presParOf" srcId="{F89C66A4-655E-4A41-8A00-4448D495BD2D}" destId="{58572029-EF4E-4D85-8526-0CC1DE6F7A85}" srcOrd="0" destOrd="0" presId="urn:microsoft.com/office/officeart/2005/8/layout/orgChart1"/>
    <dgm:cxn modelId="{E71D34FB-0EF1-4284-8184-A996A6F33C52}" type="presParOf" srcId="{58572029-EF4E-4D85-8526-0CC1DE6F7A85}" destId="{ED3E2B25-C605-4D52-87A0-162F7102FC20}" srcOrd="0" destOrd="0" presId="urn:microsoft.com/office/officeart/2005/8/layout/orgChart1"/>
    <dgm:cxn modelId="{F0776C8E-21C0-4625-B45F-5C9B2737442D}" type="presParOf" srcId="{58572029-EF4E-4D85-8526-0CC1DE6F7A85}" destId="{28B7ED28-8865-4D8A-8AD6-C08B05D6E933}" srcOrd="1" destOrd="0" presId="urn:microsoft.com/office/officeart/2005/8/layout/orgChart1"/>
    <dgm:cxn modelId="{704973E4-EA9B-44A8-A4F3-F414CBD7DB56}" type="presParOf" srcId="{F89C66A4-655E-4A41-8A00-4448D495BD2D}" destId="{91CCF5DE-A1EB-459E-8A3D-1C1F3CE7E8EE}" srcOrd="1" destOrd="0" presId="urn:microsoft.com/office/officeart/2005/8/layout/orgChart1"/>
    <dgm:cxn modelId="{42F1E9AB-6628-4325-8E13-0FFD62C26929}" type="presParOf" srcId="{F89C66A4-655E-4A41-8A00-4448D495BD2D}" destId="{85DE20F4-E1BA-4F27-8383-346B23125396}" srcOrd="2" destOrd="0" presId="urn:microsoft.com/office/officeart/2005/8/layout/orgChar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F11490-8785-4A54-BC5D-35F311ED34D1}">
      <dsp:nvSpPr>
        <dsp:cNvPr id="0" name=""/>
        <dsp:cNvSpPr/>
      </dsp:nvSpPr>
      <dsp:spPr>
        <a:xfrm>
          <a:off x="4014112" y="1822782"/>
          <a:ext cx="119488" cy="523471"/>
        </a:xfrm>
        <a:custGeom>
          <a:avLst/>
          <a:gdLst/>
          <a:ahLst/>
          <a:cxnLst/>
          <a:rect l="0" t="0" r="0" b="0"/>
          <a:pathLst>
            <a:path>
              <a:moveTo>
                <a:pt x="0" y="0"/>
              </a:moveTo>
              <a:lnTo>
                <a:pt x="0" y="523471"/>
              </a:lnTo>
              <a:lnTo>
                <a:pt x="119488" y="5234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67AB14-E94D-48ED-B1B3-4E0571F2B96F}">
      <dsp:nvSpPr>
        <dsp:cNvPr id="0" name=""/>
        <dsp:cNvSpPr/>
      </dsp:nvSpPr>
      <dsp:spPr>
        <a:xfrm>
          <a:off x="3894624" y="1822782"/>
          <a:ext cx="119488" cy="523471"/>
        </a:xfrm>
        <a:custGeom>
          <a:avLst/>
          <a:gdLst/>
          <a:ahLst/>
          <a:cxnLst/>
          <a:rect l="0" t="0" r="0" b="0"/>
          <a:pathLst>
            <a:path>
              <a:moveTo>
                <a:pt x="119488" y="0"/>
              </a:moveTo>
              <a:lnTo>
                <a:pt x="119488" y="523471"/>
              </a:lnTo>
              <a:lnTo>
                <a:pt x="0" y="5234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DF263C-5000-47E7-8CB2-B46E12E824E1}">
      <dsp:nvSpPr>
        <dsp:cNvPr id="0" name=""/>
        <dsp:cNvSpPr/>
      </dsp:nvSpPr>
      <dsp:spPr>
        <a:xfrm>
          <a:off x="2637155" y="1014816"/>
          <a:ext cx="1376957" cy="238976"/>
        </a:xfrm>
        <a:custGeom>
          <a:avLst/>
          <a:gdLst/>
          <a:ahLst/>
          <a:cxnLst/>
          <a:rect l="0" t="0" r="0" b="0"/>
          <a:pathLst>
            <a:path>
              <a:moveTo>
                <a:pt x="0" y="0"/>
              </a:moveTo>
              <a:lnTo>
                <a:pt x="0" y="119488"/>
              </a:lnTo>
              <a:lnTo>
                <a:pt x="1376957" y="119488"/>
              </a:lnTo>
              <a:lnTo>
                <a:pt x="1376957" y="2389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1D5411-7CBB-467D-BEFE-728D672A792A}">
      <dsp:nvSpPr>
        <dsp:cNvPr id="0" name=""/>
        <dsp:cNvSpPr/>
      </dsp:nvSpPr>
      <dsp:spPr>
        <a:xfrm>
          <a:off x="1260197" y="1822782"/>
          <a:ext cx="119488" cy="523471"/>
        </a:xfrm>
        <a:custGeom>
          <a:avLst/>
          <a:gdLst/>
          <a:ahLst/>
          <a:cxnLst/>
          <a:rect l="0" t="0" r="0" b="0"/>
          <a:pathLst>
            <a:path>
              <a:moveTo>
                <a:pt x="0" y="0"/>
              </a:moveTo>
              <a:lnTo>
                <a:pt x="0" y="523471"/>
              </a:lnTo>
              <a:lnTo>
                <a:pt x="119488" y="5234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969BD3-1C70-4791-966B-864F6DA6A2F2}">
      <dsp:nvSpPr>
        <dsp:cNvPr id="0" name=""/>
        <dsp:cNvSpPr/>
      </dsp:nvSpPr>
      <dsp:spPr>
        <a:xfrm>
          <a:off x="1140709" y="1822782"/>
          <a:ext cx="119488" cy="523471"/>
        </a:xfrm>
        <a:custGeom>
          <a:avLst/>
          <a:gdLst/>
          <a:ahLst/>
          <a:cxnLst/>
          <a:rect l="0" t="0" r="0" b="0"/>
          <a:pathLst>
            <a:path>
              <a:moveTo>
                <a:pt x="119488" y="0"/>
              </a:moveTo>
              <a:lnTo>
                <a:pt x="119488" y="523471"/>
              </a:lnTo>
              <a:lnTo>
                <a:pt x="0" y="5234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CB8883-3BA5-4817-B71D-60DDA84C308B}">
      <dsp:nvSpPr>
        <dsp:cNvPr id="0" name=""/>
        <dsp:cNvSpPr/>
      </dsp:nvSpPr>
      <dsp:spPr>
        <a:xfrm>
          <a:off x="1260197" y="1014816"/>
          <a:ext cx="1376957" cy="238976"/>
        </a:xfrm>
        <a:custGeom>
          <a:avLst/>
          <a:gdLst/>
          <a:ahLst/>
          <a:cxnLst/>
          <a:rect l="0" t="0" r="0" b="0"/>
          <a:pathLst>
            <a:path>
              <a:moveTo>
                <a:pt x="1376957" y="0"/>
              </a:moveTo>
              <a:lnTo>
                <a:pt x="1376957" y="119488"/>
              </a:lnTo>
              <a:lnTo>
                <a:pt x="0" y="119488"/>
              </a:lnTo>
              <a:lnTo>
                <a:pt x="0" y="2389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96BE26-C1CE-4CCA-B10E-37DA121DD309}">
      <dsp:nvSpPr>
        <dsp:cNvPr id="0" name=""/>
        <dsp:cNvSpPr/>
      </dsp:nvSpPr>
      <dsp:spPr>
        <a:xfrm>
          <a:off x="691206" y="445825"/>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Αδερφός1</a:t>
          </a:r>
        </a:p>
      </dsp:txBody>
      <dsp:txXfrm>
        <a:off x="691206" y="445825"/>
        <a:ext cx="1137981" cy="568990"/>
      </dsp:txXfrm>
    </dsp:sp>
    <dsp:sp modelId="{4B36B05C-E189-41ED-9A7B-378E88C9947C}">
      <dsp:nvSpPr>
        <dsp:cNvPr id="0" name=""/>
        <dsp:cNvSpPr/>
      </dsp:nvSpPr>
      <dsp:spPr>
        <a:xfrm>
          <a:off x="2068164" y="445825"/>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Εγώ</a:t>
          </a:r>
        </a:p>
      </dsp:txBody>
      <dsp:txXfrm>
        <a:off x="2068164" y="445825"/>
        <a:ext cx="1137981" cy="568990"/>
      </dsp:txXfrm>
    </dsp:sp>
    <dsp:sp modelId="{DCCA6695-8C5D-48A6-B1B7-E4E9405172B5}">
      <dsp:nvSpPr>
        <dsp:cNvPr id="0" name=""/>
        <dsp:cNvSpPr/>
      </dsp:nvSpPr>
      <dsp:spPr>
        <a:xfrm>
          <a:off x="691206" y="1253792"/>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Μπαμπάς</a:t>
          </a:r>
        </a:p>
      </dsp:txBody>
      <dsp:txXfrm>
        <a:off x="691206" y="1253792"/>
        <a:ext cx="1137981" cy="568990"/>
      </dsp:txXfrm>
    </dsp:sp>
    <dsp:sp modelId="{B36A77D8-8B5C-4F32-B4EA-DCC80A3994EF}">
      <dsp:nvSpPr>
        <dsp:cNvPr id="0" name=""/>
        <dsp:cNvSpPr/>
      </dsp:nvSpPr>
      <dsp:spPr>
        <a:xfrm>
          <a:off x="2728" y="2061758"/>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Παππούς</a:t>
          </a:r>
        </a:p>
      </dsp:txBody>
      <dsp:txXfrm>
        <a:off x="2728" y="2061758"/>
        <a:ext cx="1137981" cy="568990"/>
      </dsp:txXfrm>
    </dsp:sp>
    <dsp:sp modelId="{A1ED8549-4883-4F90-9881-0F46AD76D160}">
      <dsp:nvSpPr>
        <dsp:cNvPr id="0" name=""/>
        <dsp:cNvSpPr/>
      </dsp:nvSpPr>
      <dsp:spPr>
        <a:xfrm>
          <a:off x="1379685" y="2061758"/>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Γιαγιά</a:t>
          </a:r>
        </a:p>
      </dsp:txBody>
      <dsp:txXfrm>
        <a:off x="1379685" y="2061758"/>
        <a:ext cx="1137981" cy="568990"/>
      </dsp:txXfrm>
    </dsp:sp>
    <dsp:sp modelId="{C512AD91-3C27-4368-B97F-53AAF4DD9387}">
      <dsp:nvSpPr>
        <dsp:cNvPr id="0" name=""/>
        <dsp:cNvSpPr/>
      </dsp:nvSpPr>
      <dsp:spPr>
        <a:xfrm>
          <a:off x="3445121" y="1253792"/>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Μαμά</a:t>
          </a:r>
        </a:p>
      </dsp:txBody>
      <dsp:txXfrm>
        <a:off x="3445121" y="1253792"/>
        <a:ext cx="1137981" cy="568990"/>
      </dsp:txXfrm>
    </dsp:sp>
    <dsp:sp modelId="{6ABB5865-5551-4CAF-A988-8D47465B2AA3}">
      <dsp:nvSpPr>
        <dsp:cNvPr id="0" name=""/>
        <dsp:cNvSpPr/>
      </dsp:nvSpPr>
      <dsp:spPr>
        <a:xfrm>
          <a:off x="2756643" y="2061758"/>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Παππούς</a:t>
          </a:r>
        </a:p>
      </dsp:txBody>
      <dsp:txXfrm>
        <a:off x="2756643" y="2061758"/>
        <a:ext cx="1137981" cy="568990"/>
      </dsp:txXfrm>
    </dsp:sp>
    <dsp:sp modelId="{E7F34AD1-BDAA-4329-A654-DEF7554AD380}">
      <dsp:nvSpPr>
        <dsp:cNvPr id="0" name=""/>
        <dsp:cNvSpPr/>
      </dsp:nvSpPr>
      <dsp:spPr>
        <a:xfrm>
          <a:off x="4133600" y="2061758"/>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Γιαγιά</a:t>
          </a:r>
        </a:p>
      </dsp:txBody>
      <dsp:txXfrm>
        <a:off x="4133600" y="2061758"/>
        <a:ext cx="1137981" cy="568990"/>
      </dsp:txXfrm>
    </dsp:sp>
    <dsp:sp modelId="{ED3E2B25-C605-4D52-87A0-162F7102FC20}">
      <dsp:nvSpPr>
        <dsp:cNvPr id="0" name=""/>
        <dsp:cNvSpPr/>
      </dsp:nvSpPr>
      <dsp:spPr>
        <a:xfrm>
          <a:off x="3445121" y="445825"/>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Αδερφός2</a:t>
          </a:r>
        </a:p>
      </dsp:txBody>
      <dsp:txXfrm>
        <a:off x="3445121" y="445825"/>
        <a:ext cx="1137981" cy="56899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86988B05BF424C97398D13B594C094"/>
        <w:category>
          <w:name w:val="Γενικά"/>
          <w:gallery w:val="placeholder"/>
        </w:category>
        <w:types>
          <w:type w:val="bbPlcHdr"/>
        </w:types>
        <w:behaviors>
          <w:behavior w:val="content"/>
        </w:behaviors>
        <w:guid w:val="{7448E3A7-2E4B-4773-B75B-300C7EB9D771}"/>
      </w:docPartPr>
      <w:docPartBody>
        <w:p w:rsidR="005F0395" w:rsidRDefault="00620E12" w:rsidP="00620E12">
          <w:pPr>
            <w:pStyle w:val="2F86988B05BF424C97398D13B594C094"/>
          </w:pPr>
          <w:r>
            <w:rPr>
              <w:rFonts w:asciiTheme="majorHAnsi" w:eastAsiaTheme="majorEastAsia" w:hAnsiTheme="majorHAnsi" w:cstheme="majorBidi"/>
              <w:b/>
              <w:bCs/>
              <w:color w:val="FFFFFF" w:themeColor="background1"/>
              <w:sz w:val="72"/>
              <w:szCs w:val="72"/>
            </w:rPr>
            <w:t>[Έτος]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12"/>
    <w:rsid w:val="00510C48"/>
    <w:rsid w:val="005F0395"/>
    <w:rsid w:val="00620E12"/>
    <w:rsid w:val="00C57B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FE33ADD79404E50A2D71DC670BF6484">
    <w:name w:val="4FE33ADD79404E50A2D71DC670BF6484"/>
    <w:rsid w:val="00620E12"/>
  </w:style>
  <w:style w:type="paragraph" w:customStyle="1" w:styleId="2F86988B05BF424C97398D13B594C094">
    <w:name w:val="2F86988B05BF424C97398D13B594C094"/>
    <w:rsid w:val="00620E12"/>
  </w:style>
  <w:style w:type="paragraph" w:customStyle="1" w:styleId="4A7B800F3A374A33A1C3FAC5025258E9">
    <w:name w:val="4A7B800F3A374A33A1C3FAC5025258E9"/>
    <w:rsid w:val="00620E12"/>
  </w:style>
  <w:style w:type="paragraph" w:customStyle="1" w:styleId="91120D6F4D98479692083E7272204CB9">
    <w:name w:val="91120D6F4D98479692083E7272204CB9"/>
    <w:rsid w:val="00620E12"/>
  </w:style>
  <w:style w:type="paragraph" w:customStyle="1" w:styleId="1CDB61FC9F4541D8910914DE585189F3">
    <w:name w:val="1CDB61FC9F4541D8910914DE585189F3"/>
    <w:rsid w:val="00620E12"/>
  </w:style>
  <w:style w:type="paragraph" w:customStyle="1" w:styleId="6D125FD630A849B2A431C54E4BCA8721">
    <w:name w:val="6D125FD630A849B2A431C54E4BCA8721"/>
    <w:rsid w:val="00620E12"/>
  </w:style>
  <w:style w:type="paragraph" w:customStyle="1" w:styleId="7B6D94AC9B8D4C3F806EF466C1D27464">
    <w:name w:val="7B6D94AC9B8D4C3F806EF466C1D27464"/>
    <w:rsid w:val="00620E12"/>
  </w:style>
  <w:style w:type="paragraph" w:customStyle="1" w:styleId="B5C0BAE070584B269859F6467EE0186C">
    <w:name w:val="B5C0BAE070584B269859F6467EE0186C"/>
    <w:rsid w:val="00620E12"/>
  </w:style>
  <w:style w:type="paragraph" w:customStyle="1" w:styleId="5C4EF005EFC54B5ABFA957644DD2D98C">
    <w:name w:val="5C4EF005EFC54B5ABFA957644DD2D98C"/>
    <w:rsid w:val="00620E12"/>
  </w:style>
  <w:style w:type="paragraph" w:customStyle="1" w:styleId="9A50D76784AC473D8AF4D945A6DECE60">
    <w:name w:val="9A50D76784AC473D8AF4D945A6DECE60"/>
    <w:rsid w:val="00620E12"/>
  </w:style>
  <w:style w:type="paragraph" w:customStyle="1" w:styleId="EDF455D337164BF29B93DA82C470554E">
    <w:name w:val="EDF455D337164BF29B93DA82C470554E"/>
    <w:rsid w:val="00620E12"/>
  </w:style>
  <w:style w:type="paragraph" w:customStyle="1" w:styleId="A4012E0158C74D2CAECB02B154764B85">
    <w:name w:val="A4012E0158C74D2CAECB02B154764B85"/>
    <w:rsid w:val="00620E12"/>
  </w:style>
  <w:style w:type="paragraph" w:customStyle="1" w:styleId="4D5F94583F8B492F88877C0C923804FA">
    <w:name w:val="4D5F94583F8B492F88877C0C923804FA"/>
    <w:rsid w:val="00620E12"/>
  </w:style>
  <w:style w:type="paragraph" w:customStyle="1" w:styleId="064A22B6EE314FB181E095F5CEF047A2">
    <w:name w:val="064A22B6EE314FB181E095F5CEF047A2"/>
    <w:rsid w:val="00620E1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FE33ADD79404E50A2D71DC670BF6484">
    <w:name w:val="4FE33ADD79404E50A2D71DC670BF6484"/>
    <w:rsid w:val="00620E12"/>
  </w:style>
  <w:style w:type="paragraph" w:customStyle="1" w:styleId="2F86988B05BF424C97398D13B594C094">
    <w:name w:val="2F86988B05BF424C97398D13B594C094"/>
    <w:rsid w:val="00620E12"/>
  </w:style>
  <w:style w:type="paragraph" w:customStyle="1" w:styleId="4A7B800F3A374A33A1C3FAC5025258E9">
    <w:name w:val="4A7B800F3A374A33A1C3FAC5025258E9"/>
    <w:rsid w:val="00620E12"/>
  </w:style>
  <w:style w:type="paragraph" w:customStyle="1" w:styleId="91120D6F4D98479692083E7272204CB9">
    <w:name w:val="91120D6F4D98479692083E7272204CB9"/>
    <w:rsid w:val="00620E12"/>
  </w:style>
  <w:style w:type="paragraph" w:customStyle="1" w:styleId="1CDB61FC9F4541D8910914DE585189F3">
    <w:name w:val="1CDB61FC9F4541D8910914DE585189F3"/>
    <w:rsid w:val="00620E12"/>
  </w:style>
  <w:style w:type="paragraph" w:customStyle="1" w:styleId="6D125FD630A849B2A431C54E4BCA8721">
    <w:name w:val="6D125FD630A849B2A431C54E4BCA8721"/>
    <w:rsid w:val="00620E12"/>
  </w:style>
  <w:style w:type="paragraph" w:customStyle="1" w:styleId="7B6D94AC9B8D4C3F806EF466C1D27464">
    <w:name w:val="7B6D94AC9B8D4C3F806EF466C1D27464"/>
    <w:rsid w:val="00620E12"/>
  </w:style>
  <w:style w:type="paragraph" w:customStyle="1" w:styleId="B5C0BAE070584B269859F6467EE0186C">
    <w:name w:val="B5C0BAE070584B269859F6467EE0186C"/>
    <w:rsid w:val="00620E12"/>
  </w:style>
  <w:style w:type="paragraph" w:customStyle="1" w:styleId="5C4EF005EFC54B5ABFA957644DD2D98C">
    <w:name w:val="5C4EF005EFC54B5ABFA957644DD2D98C"/>
    <w:rsid w:val="00620E12"/>
  </w:style>
  <w:style w:type="paragraph" w:customStyle="1" w:styleId="9A50D76784AC473D8AF4D945A6DECE60">
    <w:name w:val="9A50D76784AC473D8AF4D945A6DECE60"/>
    <w:rsid w:val="00620E12"/>
  </w:style>
  <w:style w:type="paragraph" w:customStyle="1" w:styleId="EDF455D337164BF29B93DA82C470554E">
    <w:name w:val="EDF455D337164BF29B93DA82C470554E"/>
    <w:rsid w:val="00620E12"/>
  </w:style>
  <w:style w:type="paragraph" w:customStyle="1" w:styleId="A4012E0158C74D2CAECB02B154764B85">
    <w:name w:val="A4012E0158C74D2CAECB02B154764B85"/>
    <w:rsid w:val="00620E12"/>
  </w:style>
  <w:style w:type="paragraph" w:customStyle="1" w:styleId="4D5F94583F8B492F88877C0C923804FA">
    <w:name w:val="4D5F94583F8B492F88877C0C923804FA"/>
    <w:rsid w:val="00620E12"/>
  </w:style>
  <w:style w:type="paragraph" w:customStyle="1" w:styleId="064A22B6EE314FB181E095F5CEF047A2">
    <w:name w:val="064A22B6EE314FB181E095F5CEF047A2"/>
    <w:rsid w:val="00620E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ουλκίδου Κωνσταντίνα-Δέσποινα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3B0A3F-B84E-4AE7-A0B3-E53FFA3B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2275</Words>
  <Characters>12287</Characters>
  <Application>Microsoft Office Word</Application>
  <DocSecurity>0</DocSecurity>
  <Lines>102</Lines>
  <Paragraphs>29</Paragraphs>
  <ScaleCrop>false</ScaleCrop>
  <HeadingPairs>
    <vt:vector size="2" baseType="variant">
      <vt:variant>
        <vt:lpstr>Τίτλος</vt:lpstr>
      </vt:variant>
      <vt:variant>
        <vt:i4>1</vt:i4>
      </vt:variant>
    </vt:vector>
  </HeadingPairs>
  <TitlesOfParts>
    <vt:vector size="1" baseType="lpstr">
      <vt:lpstr>ecology</vt:lpstr>
    </vt:vector>
  </TitlesOfParts>
  <Company>Σ</Company>
  <LinksUpToDate>false</LinksUpToDate>
  <CharactersWithSpaces>14533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VirusNet</dc:creator>
  <cp:lastModifiedBy>user</cp:lastModifiedBy>
  <cp:revision>2</cp:revision>
  <dcterms:created xsi:type="dcterms:W3CDTF">2018-03-25T16:57:00Z</dcterms:created>
  <dcterms:modified xsi:type="dcterms:W3CDTF">2018-03-25T16:57:00Z</dcterms:modified>
</cp:coreProperties>
</file>